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A20" w:rsidRPr="00B0005D" w:rsidRDefault="00093A20" w:rsidP="00F5473E">
      <w:pPr>
        <w:tabs>
          <w:tab w:val="left" w:pos="2340"/>
        </w:tabs>
        <w:jc w:val="center"/>
        <w:rPr>
          <w:rFonts w:ascii="Times New Roman" w:hAnsi="Times New Roman"/>
        </w:rPr>
      </w:pPr>
      <w:r w:rsidRPr="00B65B57">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8pt;height:45.7pt;visibility:visible">
            <v:imagedata r:id="rId7" o:title=""/>
          </v:shape>
        </w:pict>
      </w:r>
    </w:p>
    <w:p w:rsidR="00093A20" w:rsidRPr="00B0005D" w:rsidRDefault="00093A20" w:rsidP="00F5473E">
      <w:pPr>
        <w:jc w:val="center"/>
        <w:rPr>
          <w:rFonts w:ascii="Times New Roman" w:hAnsi="Times New Roman"/>
          <w:b/>
          <w:bCs/>
          <w:sz w:val="24"/>
          <w:szCs w:val="24"/>
        </w:rPr>
      </w:pPr>
      <w:r w:rsidRPr="00B0005D">
        <w:rPr>
          <w:rFonts w:ascii="Times New Roman" w:hAnsi="Times New Roman"/>
          <w:b/>
          <w:bCs/>
          <w:sz w:val="24"/>
          <w:szCs w:val="24"/>
        </w:rPr>
        <w:t xml:space="preserve">РОМЕНСЬКА РАЙОННА ДЕРЖАВНА АДМІНІСТРАЦІЯ </w:t>
      </w:r>
    </w:p>
    <w:p w:rsidR="00093A20" w:rsidRPr="00B0005D" w:rsidRDefault="00093A20" w:rsidP="00F5473E">
      <w:pPr>
        <w:jc w:val="center"/>
        <w:rPr>
          <w:rFonts w:ascii="Times New Roman" w:hAnsi="Times New Roman"/>
          <w:b/>
          <w:bCs/>
          <w:sz w:val="24"/>
          <w:szCs w:val="24"/>
        </w:rPr>
      </w:pPr>
      <w:r w:rsidRPr="00B0005D">
        <w:rPr>
          <w:rFonts w:ascii="Times New Roman" w:hAnsi="Times New Roman"/>
          <w:b/>
          <w:bCs/>
          <w:sz w:val="24"/>
          <w:szCs w:val="24"/>
        </w:rPr>
        <w:t>СУМСЬКОЇ ОБЛАСТІ</w:t>
      </w:r>
    </w:p>
    <w:p w:rsidR="00093A20" w:rsidRPr="00B0005D" w:rsidRDefault="00093A20" w:rsidP="00F5473E">
      <w:pPr>
        <w:jc w:val="center"/>
        <w:rPr>
          <w:rFonts w:ascii="Times New Roman" w:hAnsi="Times New Roman"/>
          <w:b/>
          <w:bCs/>
          <w:sz w:val="16"/>
          <w:szCs w:val="16"/>
        </w:rPr>
      </w:pPr>
    </w:p>
    <w:p w:rsidR="00093A20" w:rsidRPr="00B0005D" w:rsidRDefault="00093A20" w:rsidP="00F5473E">
      <w:pPr>
        <w:jc w:val="center"/>
        <w:rPr>
          <w:rFonts w:ascii="Times New Roman" w:hAnsi="Times New Roman"/>
          <w:b/>
          <w:bCs/>
          <w:sz w:val="28"/>
          <w:szCs w:val="28"/>
        </w:rPr>
      </w:pPr>
      <w:r w:rsidRPr="00B0005D">
        <w:rPr>
          <w:rFonts w:ascii="Times New Roman" w:hAnsi="Times New Roman"/>
          <w:b/>
          <w:bCs/>
          <w:sz w:val="28"/>
          <w:szCs w:val="28"/>
        </w:rPr>
        <w:t xml:space="preserve">РОЗПОРЯДЖЕННЯ </w:t>
      </w:r>
    </w:p>
    <w:p w:rsidR="00093A20" w:rsidRPr="00B0005D" w:rsidRDefault="00093A20" w:rsidP="00F5473E">
      <w:pPr>
        <w:jc w:val="center"/>
        <w:rPr>
          <w:rFonts w:ascii="Times New Roman" w:hAnsi="Times New Roman"/>
          <w:b/>
          <w:bCs/>
          <w:sz w:val="24"/>
          <w:szCs w:val="24"/>
        </w:rPr>
      </w:pPr>
      <w:r w:rsidRPr="00B0005D">
        <w:rPr>
          <w:rFonts w:ascii="Times New Roman" w:hAnsi="Times New Roman"/>
          <w:b/>
          <w:bCs/>
          <w:sz w:val="24"/>
          <w:szCs w:val="24"/>
        </w:rPr>
        <w:t>ГОЛОВИ РАЙОННОЇ ДЕРЖАВНОЇ АДМІНІСТРАЦІЇ</w:t>
      </w:r>
    </w:p>
    <w:p w:rsidR="00093A20" w:rsidRPr="00B0005D" w:rsidRDefault="00093A20" w:rsidP="00F5473E">
      <w:pPr>
        <w:jc w:val="center"/>
        <w:rPr>
          <w:rFonts w:ascii="Times New Roman" w:hAnsi="Times New Roman"/>
          <w:b/>
          <w:bCs/>
          <w:sz w:val="24"/>
          <w:szCs w:val="24"/>
        </w:rPr>
      </w:pPr>
    </w:p>
    <w:p w:rsidR="00093A20" w:rsidRPr="00B0005D" w:rsidRDefault="00093A20" w:rsidP="00F5473E">
      <w:pPr>
        <w:pStyle w:val="Header"/>
        <w:rPr>
          <w:rFonts w:ascii="Times New Roman" w:hAnsi="Times New Roman"/>
        </w:rPr>
      </w:pPr>
      <w:r>
        <w:rPr>
          <w:rFonts w:ascii="Times New Roman" w:hAnsi="Times New Roman"/>
          <w:b/>
          <w:bCs/>
          <w:sz w:val="24"/>
          <w:szCs w:val="24"/>
        </w:rPr>
        <w:t xml:space="preserve">16.05.2019         </w:t>
      </w:r>
      <w:r w:rsidRPr="00B0005D">
        <w:rPr>
          <w:rFonts w:ascii="Times New Roman" w:hAnsi="Times New Roman"/>
          <w:b/>
          <w:bCs/>
          <w:sz w:val="24"/>
          <w:szCs w:val="24"/>
        </w:rPr>
        <w:t xml:space="preserve">                                           м. Ромни                                                № </w:t>
      </w:r>
      <w:r>
        <w:rPr>
          <w:rFonts w:ascii="Times New Roman" w:hAnsi="Times New Roman"/>
          <w:b/>
          <w:bCs/>
          <w:sz w:val="24"/>
          <w:szCs w:val="24"/>
        </w:rPr>
        <w:t>112-ОД</w:t>
      </w:r>
    </w:p>
    <w:p w:rsidR="00093A20" w:rsidRPr="00B0005D" w:rsidRDefault="00093A20" w:rsidP="00F5473E">
      <w:pPr>
        <w:spacing w:line="360" w:lineRule="auto"/>
        <w:rPr>
          <w:rFonts w:ascii="Times New Roman" w:hAnsi="Times New Roman"/>
        </w:rPr>
      </w:pPr>
    </w:p>
    <w:p w:rsidR="00093A20" w:rsidRPr="00B0005D" w:rsidRDefault="00093A20" w:rsidP="00F5473E">
      <w:pPr>
        <w:tabs>
          <w:tab w:val="left" w:pos="4140"/>
        </w:tabs>
        <w:ind w:right="5498"/>
        <w:jc w:val="both"/>
        <w:rPr>
          <w:rFonts w:ascii="Times New Roman" w:hAnsi="Times New Roman"/>
          <w:b/>
          <w:sz w:val="28"/>
          <w:szCs w:val="28"/>
        </w:rPr>
      </w:pPr>
      <w:r w:rsidRPr="00B0005D">
        <w:rPr>
          <w:rFonts w:ascii="Times New Roman" w:hAnsi="Times New Roman"/>
          <w:b/>
          <w:sz w:val="28"/>
          <w:szCs w:val="28"/>
        </w:rPr>
        <w:t>Про внесення змін до розпорядження голови Роменської районної державної адміністрації від 12.05.2016 № 152-ОД</w:t>
      </w:r>
    </w:p>
    <w:p w:rsidR="00093A20" w:rsidRPr="00B0005D" w:rsidRDefault="00093A20" w:rsidP="00F5473E">
      <w:pPr>
        <w:tabs>
          <w:tab w:val="left" w:pos="4140"/>
        </w:tabs>
        <w:ind w:right="5498"/>
        <w:jc w:val="both"/>
        <w:rPr>
          <w:rFonts w:ascii="Times New Roman" w:hAnsi="Times New Roman"/>
          <w:b/>
          <w:sz w:val="28"/>
          <w:szCs w:val="28"/>
        </w:rPr>
      </w:pPr>
    </w:p>
    <w:p w:rsidR="00093A20" w:rsidRPr="00B0005D" w:rsidRDefault="00093A20" w:rsidP="00F5473E">
      <w:pPr>
        <w:tabs>
          <w:tab w:val="left" w:pos="4440"/>
        </w:tabs>
        <w:ind w:firstLine="720"/>
        <w:jc w:val="both"/>
        <w:rPr>
          <w:rFonts w:ascii="Times New Roman" w:hAnsi="Times New Roman"/>
          <w:sz w:val="28"/>
          <w:szCs w:val="28"/>
        </w:rPr>
      </w:pPr>
      <w:r w:rsidRPr="00B0005D">
        <w:rPr>
          <w:rFonts w:ascii="Times New Roman" w:hAnsi="Times New Roman"/>
          <w:sz w:val="28"/>
          <w:szCs w:val="28"/>
        </w:rPr>
        <w:t>Відповідно до статті 6, пункту 7 частини 1 статті 19, пункту 23 частини 1 статті 25 Закону України «Про місцеві державні адміністрації», статей 6, 8 Закону України «Про адміністративні послуги», Закону України «Про державну реєстрацію юридичних осіб, фізичних осіб - підприємців та громадських формувань», наказу Міністерства юстиції України від 28 грудня 2016 р № 2874/5 «</w:t>
      </w:r>
      <w:r w:rsidRPr="00B0005D">
        <w:rPr>
          <w:rFonts w:ascii="Times New Roman" w:hAnsi="Times New Roman"/>
          <w:bCs/>
          <w:sz w:val="28"/>
          <w:szCs w:val="28"/>
        </w:rPr>
        <w:t>Про затвердження типових інформаційних карток адміністративних послуг у сфері державної реєстрації юридичних осіб, громадських формувань, що не мають статусу юридичної особи, та фізичних осіб – підприємців</w:t>
      </w:r>
      <w:r w:rsidRPr="00B0005D">
        <w:rPr>
          <w:rFonts w:ascii="Times New Roman" w:hAnsi="Times New Roman"/>
          <w:sz w:val="28"/>
          <w:szCs w:val="28"/>
        </w:rPr>
        <w:t xml:space="preserve">» (зі змінами від 01 жовтня 2018 р. № 3104/5): </w:t>
      </w:r>
    </w:p>
    <w:p w:rsidR="00093A20" w:rsidRPr="00B0005D" w:rsidRDefault="00093A20" w:rsidP="00F5473E">
      <w:pPr>
        <w:tabs>
          <w:tab w:val="left" w:pos="4440"/>
        </w:tabs>
        <w:ind w:firstLine="720"/>
        <w:jc w:val="both"/>
        <w:rPr>
          <w:rFonts w:ascii="Times New Roman" w:hAnsi="Times New Roman"/>
          <w:sz w:val="28"/>
          <w:szCs w:val="28"/>
        </w:rPr>
      </w:pPr>
      <w:r w:rsidRPr="00B0005D">
        <w:rPr>
          <w:rFonts w:ascii="Times New Roman" w:hAnsi="Times New Roman"/>
          <w:sz w:val="28"/>
          <w:szCs w:val="28"/>
        </w:rPr>
        <w:t xml:space="preserve">1. Внести зміни до розпорядження від 12.05.2016 № 152-ОД «Про затвердження інформаційних та технологічних карток адміністративних послуг відділу державної реєстрації Роменської районної державної адміністрації» </w:t>
      </w:r>
      <w:r w:rsidRPr="00B0005D">
        <w:rPr>
          <w:rFonts w:ascii="Times New Roman" w:hAnsi="Times New Roman"/>
          <w:bCs/>
          <w:sz w:val="28"/>
          <w:szCs w:val="28"/>
        </w:rPr>
        <w:t>в частині, що стосується державної реєстрації юридичних осіб, фізичних осіб - підприємців виклавши їх у новій редакції (додаються).</w:t>
      </w:r>
      <w:r w:rsidRPr="00B0005D">
        <w:rPr>
          <w:rFonts w:ascii="Times New Roman" w:hAnsi="Times New Roman"/>
          <w:sz w:val="28"/>
          <w:szCs w:val="28"/>
        </w:rPr>
        <w:t xml:space="preserve"> </w:t>
      </w:r>
    </w:p>
    <w:p w:rsidR="00093A20" w:rsidRPr="00F13003" w:rsidRDefault="00093A20" w:rsidP="00F5473E">
      <w:pPr>
        <w:ind w:firstLine="709"/>
        <w:jc w:val="both"/>
        <w:rPr>
          <w:rFonts w:ascii="Times New Roman" w:hAnsi="Times New Roman"/>
          <w:sz w:val="28"/>
          <w:szCs w:val="28"/>
        </w:rPr>
      </w:pPr>
      <w:r w:rsidRPr="00B0005D">
        <w:rPr>
          <w:rFonts w:ascii="Times New Roman" w:hAnsi="Times New Roman"/>
          <w:sz w:val="28"/>
          <w:szCs w:val="28"/>
        </w:rPr>
        <w:t>2. Начальникові відділу державної реєстрації - державному реєстратору Роменської районної державної адм</w:t>
      </w:r>
      <w:r>
        <w:rPr>
          <w:rFonts w:ascii="Times New Roman" w:hAnsi="Times New Roman"/>
          <w:sz w:val="28"/>
          <w:szCs w:val="28"/>
        </w:rPr>
        <w:t>іністрації (Суходольській О.В.)</w:t>
      </w:r>
      <w:r w:rsidRPr="00B0005D">
        <w:rPr>
          <w:rFonts w:ascii="Times New Roman" w:hAnsi="Times New Roman"/>
          <w:sz w:val="28"/>
          <w:szCs w:val="28"/>
        </w:rPr>
        <w:t xml:space="preserve"> надати інформаційні та технологічні картки відділу організаційної роботи та комунікацій з громадськістю апарату Роменської районної державної адміністрації </w:t>
      </w:r>
      <w:r w:rsidRPr="00F13003">
        <w:rPr>
          <w:rFonts w:ascii="Times New Roman" w:hAnsi="Times New Roman"/>
          <w:sz w:val="28"/>
          <w:szCs w:val="28"/>
        </w:rPr>
        <w:t>для розміщення їх на веб-сайті Роменської районної державної адміністрації веб-порталу місцевих органів виконавчої влади Сумської області та відділу організації діяльності центру надання адміністративних послуг апарату Роменської райо</w:t>
      </w:r>
      <w:bookmarkStart w:id="0" w:name="_GoBack"/>
      <w:bookmarkEnd w:id="0"/>
      <w:r w:rsidRPr="00F13003">
        <w:rPr>
          <w:rFonts w:ascii="Times New Roman" w:hAnsi="Times New Roman"/>
          <w:sz w:val="28"/>
          <w:szCs w:val="28"/>
        </w:rPr>
        <w:t>нної державної адміністрації для розміщення у місці здійснення прийому суб’єктів звернень.</w:t>
      </w:r>
    </w:p>
    <w:p w:rsidR="00093A20" w:rsidRPr="00B0005D" w:rsidRDefault="00093A20" w:rsidP="00F5473E">
      <w:pPr>
        <w:ind w:firstLine="720"/>
        <w:jc w:val="both"/>
        <w:rPr>
          <w:rFonts w:ascii="Times New Roman" w:hAnsi="Times New Roman"/>
          <w:sz w:val="28"/>
          <w:szCs w:val="28"/>
        </w:rPr>
      </w:pPr>
      <w:r w:rsidRPr="00B0005D">
        <w:rPr>
          <w:rFonts w:ascii="Times New Roman" w:hAnsi="Times New Roman"/>
          <w:sz w:val="28"/>
          <w:szCs w:val="28"/>
        </w:rPr>
        <w:t>3. Визнати такими, що втратили чинність інформаційні і технологічні картки з державної реєстрації юридичних осіб, фізичних осіб - підприємців, затверджені розпорядженням голови Роменської районної державної адміністрації від 12.05.2016 № 152-ОД .</w:t>
      </w:r>
    </w:p>
    <w:p w:rsidR="00093A20" w:rsidRPr="00B0005D" w:rsidRDefault="00093A20" w:rsidP="00F5473E">
      <w:pPr>
        <w:ind w:firstLine="708"/>
        <w:jc w:val="both"/>
        <w:rPr>
          <w:rStyle w:val="rvts23"/>
          <w:rFonts w:ascii="Times New Roman" w:hAnsi="Times New Roman"/>
          <w:sz w:val="28"/>
          <w:szCs w:val="28"/>
        </w:rPr>
      </w:pPr>
      <w:r w:rsidRPr="00B0005D">
        <w:rPr>
          <w:rFonts w:ascii="Times New Roman" w:hAnsi="Times New Roman"/>
          <w:sz w:val="28"/>
          <w:szCs w:val="28"/>
        </w:rPr>
        <w:t xml:space="preserve">4. </w:t>
      </w:r>
      <w:r w:rsidRPr="00B0005D">
        <w:rPr>
          <w:rStyle w:val="rvts23"/>
          <w:rFonts w:ascii="Times New Roman" w:hAnsi="Times New Roman"/>
          <w:sz w:val="28"/>
          <w:szCs w:val="28"/>
        </w:rPr>
        <w:t>Контроль за виконанням цього розпорядження покласти на керівника апарату Роменської районної державної адміністрації Ломка М. О.</w:t>
      </w:r>
    </w:p>
    <w:p w:rsidR="00093A20" w:rsidRPr="00B0005D" w:rsidRDefault="00093A20" w:rsidP="00F5473E">
      <w:pPr>
        <w:jc w:val="both"/>
        <w:rPr>
          <w:rFonts w:ascii="Times New Roman" w:hAnsi="Times New Roman"/>
          <w:sz w:val="28"/>
          <w:szCs w:val="28"/>
        </w:rPr>
      </w:pPr>
    </w:p>
    <w:p w:rsidR="00093A20" w:rsidRPr="00B0005D" w:rsidRDefault="00093A20" w:rsidP="00F5473E">
      <w:pPr>
        <w:tabs>
          <w:tab w:val="left" w:pos="7020"/>
        </w:tabs>
        <w:jc w:val="both"/>
        <w:rPr>
          <w:rFonts w:ascii="Times New Roman" w:hAnsi="Times New Roman"/>
          <w:b/>
          <w:sz w:val="28"/>
          <w:szCs w:val="28"/>
        </w:rPr>
      </w:pPr>
      <w:r>
        <w:rPr>
          <w:rFonts w:ascii="Times New Roman" w:hAnsi="Times New Roman"/>
          <w:b/>
          <w:sz w:val="28"/>
          <w:szCs w:val="28"/>
        </w:rPr>
        <w:t>Голова</w:t>
      </w:r>
      <w:r>
        <w:rPr>
          <w:rFonts w:ascii="Times New Roman" w:hAnsi="Times New Roman"/>
          <w:b/>
          <w:sz w:val="28"/>
          <w:szCs w:val="28"/>
        </w:rPr>
        <w:tab/>
      </w:r>
      <w:r>
        <w:rPr>
          <w:rFonts w:ascii="Times New Roman" w:hAnsi="Times New Roman"/>
          <w:b/>
          <w:sz w:val="28"/>
          <w:szCs w:val="28"/>
        </w:rPr>
        <w:tab/>
        <w:t>В.</w:t>
      </w:r>
      <w:r w:rsidRPr="00B0005D">
        <w:rPr>
          <w:rFonts w:ascii="Times New Roman" w:hAnsi="Times New Roman"/>
          <w:b/>
          <w:sz w:val="28"/>
          <w:szCs w:val="28"/>
        </w:rPr>
        <w:t>БІЛОХА</w:t>
      </w:r>
    </w:p>
    <w:p w:rsidR="00093A20" w:rsidRPr="00B0005D" w:rsidRDefault="00093A20">
      <w:pPr>
        <w:rPr>
          <w:rFonts w:ascii="Times New Roman" w:hAnsi="Times New Roman"/>
          <w:sz w:val="28"/>
          <w:szCs w:val="28"/>
        </w:rPr>
        <w:sectPr w:rsidR="00093A20" w:rsidRPr="00B0005D" w:rsidSect="0006472B">
          <w:pgSz w:w="11906" w:h="16838"/>
          <w:pgMar w:top="340" w:right="567" w:bottom="1134" w:left="1701" w:header="709" w:footer="709" w:gutter="0"/>
          <w:cols w:space="708"/>
          <w:docGrid w:linePitch="360"/>
        </w:sectPr>
      </w:pPr>
    </w:p>
    <w:p w:rsidR="00093A20" w:rsidRPr="00B0005D" w:rsidRDefault="00093A20" w:rsidP="002D5972">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06472B">
      <w:pPr>
        <w:ind w:left="5897"/>
        <w:rPr>
          <w:rFonts w:ascii="Times New Roman" w:hAnsi="Times New Roman"/>
          <w:lang w:eastAsia="uk-UA"/>
        </w:rPr>
      </w:pPr>
      <w:r w:rsidRPr="00B0005D">
        <w:rPr>
          <w:rFonts w:ascii="Times New Roman" w:hAnsi="Times New Roman"/>
          <w:lang w:eastAsia="uk-UA"/>
        </w:rPr>
        <w:t>Розпорядження голови Роменської</w:t>
      </w:r>
      <w:r>
        <w:rPr>
          <w:rFonts w:ascii="Times New Roman" w:hAnsi="Times New Roman"/>
          <w:lang w:eastAsia="uk-UA"/>
        </w:rPr>
        <w:t xml:space="preserve"> </w:t>
      </w:r>
      <w:r w:rsidRPr="00B0005D">
        <w:rPr>
          <w:rFonts w:ascii="Times New Roman" w:hAnsi="Times New Roman"/>
          <w:lang w:eastAsia="uk-UA"/>
        </w:rPr>
        <w:t>районної 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2D5972">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2D5972">
      <w:pPr>
        <w:jc w:val="center"/>
        <w:rPr>
          <w:rFonts w:ascii="Times New Roman" w:hAnsi="Times New Roman"/>
          <w:b/>
          <w:lang w:eastAsia="uk-UA"/>
        </w:rPr>
      </w:pPr>
    </w:p>
    <w:p w:rsidR="00093A20" w:rsidRPr="00B0005D" w:rsidRDefault="00093A20" w:rsidP="002D5972">
      <w:pPr>
        <w:jc w:val="center"/>
        <w:rPr>
          <w:rFonts w:ascii="Times New Roman" w:hAnsi="Times New Roman"/>
          <w:b/>
          <w:lang w:eastAsia="uk-UA"/>
        </w:rPr>
      </w:pPr>
      <w:r w:rsidRPr="00B0005D">
        <w:rPr>
          <w:rFonts w:ascii="Times New Roman" w:hAnsi="Times New Roman"/>
          <w:b/>
          <w:lang w:eastAsia="uk-UA"/>
        </w:rPr>
        <w:t xml:space="preserve">ІНФОРМАЦІЙНА КАРТКА </w:t>
      </w:r>
    </w:p>
    <w:p w:rsidR="00093A20" w:rsidRPr="00B0005D" w:rsidRDefault="00093A20" w:rsidP="002D5972">
      <w:pPr>
        <w:tabs>
          <w:tab w:val="left" w:pos="3969"/>
        </w:tabs>
        <w:jc w:val="center"/>
        <w:rPr>
          <w:rFonts w:ascii="Times New Roman" w:hAnsi="Times New Roman"/>
          <w:b/>
          <w:lang w:eastAsia="uk-UA"/>
        </w:rPr>
      </w:pPr>
      <w:r w:rsidRPr="00B0005D">
        <w:rPr>
          <w:rFonts w:ascii="Times New Roman" w:hAnsi="Times New Roman"/>
          <w:b/>
          <w:lang w:eastAsia="uk-UA"/>
        </w:rPr>
        <w:t xml:space="preserve">АДМІНІСТРАТИВНОЇ ПОСЛУГИ </w:t>
      </w:r>
    </w:p>
    <w:p w:rsidR="00093A20" w:rsidRPr="00B0005D" w:rsidRDefault="00093A20" w:rsidP="002D5972">
      <w:pPr>
        <w:tabs>
          <w:tab w:val="left" w:pos="3969"/>
        </w:tabs>
        <w:jc w:val="center"/>
        <w:rPr>
          <w:rFonts w:ascii="Times New Roman" w:hAnsi="Times New Roman"/>
          <w:b/>
          <w:lang w:eastAsia="uk-UA"/>
        </w:rPr>
      </w:pPr>
      <w:bookmarkStart w:id="1" w:name="n12"/>
      <w:bookmarkEnd w:id="1"/>
    </w:p>
    <w:p w:rsidR="00093A20" w:rsidRPr="00B0005D" w:rsidRDefault="00093A20" w:rsidP="002D5972">
      <w:pPr>
        <w:tabs>
          <w:tab w:val="left" w:pos="3969"/>
        </w:tabs>
        <w:jc w:val="center"/>
        <w:rPr>
          <w:rFonts w:ascii="Times New Roman" w:hAnsi="Times New Roman"/>
          <w:b/>
          <w:lang w:eastAsia="uk-UA"/>
        </w:rPr>
      </w:pPr>
      <w:r w:rsidRPr="00B0005D">
        <w:rPr>
          <w:rFonts w:ascii="Times New Roman" w:hAnsi="Times New Roman"/>
          <w:b/>
          <w:lang w:eastAsia="uk-UA"/>
        </w:rPr>
        <w:t xml:space="preserve">Державна реєстрація створення юридичної особи </w:t>
      </w:r>
      <w:r w:rsidRPr="00B0005D">
        <w:rPr>
          <w:rFonts w:ascii="Times New Roman" w:hAnsi="Times New Roman"/>
          <w:b/>
          <w:lang w:eastAsia="uk-UA"/>
        </w:rPr>
        <w:br/>
        <w:t>(крім громадського формування)</w:t>
      </w:r>
    </w:p>
    <w:p w:rsidR="00093A20" w:rsidRPr="00B0005D" w:rsidRDefault="00093A20" w:rsidP="002D5972">
      <w:pPr>
        <w:jc w:val="center"/>
        <w:rPr>
          <w:rFonts w:ascii="Times New Roman" w:hAnsi="Times New Roman"/>
          <w:b/>
          <w:u w:val="single"/>
          <w:lang w:eastAsia="uk-UA"/>
        </w:rPr>
      </w:pPr>
      <w:bookmarkStart w:id="2" w:name="n13"/>
      <w:bookmarkEnd w:id="2"/>
    </w:p>
    <w:p w:rsidR="00093A20" w:rsidRPr="00B0005D" w:rsidRDefault="00093A20" w:rsidP="002D5972">
      <w:pPr>
        <w:jc w:val="center"/>
        <w:rPr>
          <w:rFonts w:ascii="Times New Roman" w:hAnsi="Times New Roman"/>
          <w:b/>
          <w:u w:val="single"/>
          <w:lang w:eastAsia="uk-UA"/>
        </w:rPr>
      </w:pPr>
      <w:r w:rsidRPr="00B0005D">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B0005D" w:rsidRDefault="00093A20" w:rsidP="002D5972">
      <w:pPr>
        <w:jc w:val="center"/>
        <w:rPr>
          <w:rFonts w:ascii="Times New Roman" w:hAnsi="Times New Roman"/>
          <w:sz w:val="20"/>
          <w:lang w:eastAsia="uk-UA"/>
        </w:rPr>
      </w:pPr>
      <w:r w:rsidRPr="00B0005D">
        <w:rPr>
          <w:rFonts w:ascii="Times New Roman" w:hAnsi="Times New Roman"/>
          <w:sz w:val="20"/>
          <w:lang w:eastAsia="uk-UA"/>
        </w:rPr>
        <w:t>(найменування суб’єкта надання адміністративної послуги та/або центру надання адміністративних послуг)</w:t>
      </w:r>
    </w:p>
    <w:p w:rsidR="00093A20" w:rsidRPr="00B0005D" w:rsidRDefault="00093A20" w:rsidP="002D5972">
      <w:pPr>
        <w:jc w:val="center"/>
        <w:rPr>
          <w:rFonts w:ascii="Times New Roman" w:hAnsi="Times New Roman"/>
          <w:sz w:val="20"/>
          <w:lang w:eastAsia="uk-UA"/>
        </w:rPr>
      </w:pPr>
    </w:p>
    <w:tbl>
      <w:tblPr>
        <w:tblW w:w="5081"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96"/>
        <w:gridCol w:w="2297"/>
        <w:gridCol w:w="7223"/>
      </w:tblGrid>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bookmarkStart w:id="3" w:name="n14"/>
            <w:bookmarkEnd w:id="3"/>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06472B">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w:t>
            </w:r>
            <w:smartTag w:uri="urn:schemas-microsoft-com:office:smarttags" w:element="metricconverter">
              <w:smartTagPr>
                <w:attr w:name="ProductID" w:val="1 м"/>
              </w:smartTagPr>
              <w:r w:rsidRPr="00B0005D">
                <w:rPr>
                  <w:rFonts w:ascii="Times New Roman" w:hAnsi="Times New Roman"/>
                  <w:sz w:val="24"/>
                  <w:szCs w:val="24"/>
                  <w:lang w:eastAsia="uk-UA"/>
                </w:rPr>
                <w:t>1 м</w:t>
              </w:r>
            </w:smartTag>
            <w:r w:rsidRPr="00B0005D">
              <w:rPr>
                <w:rFonts w:ascii="Times New Roman" w:hAnsi="Times New Roman"/>
                <w:sz w:val="24"/>
                <w:szCs w:val="24"/>
                <w:lang w:eastAsia="uk-UA"/>
              </w:rPr>
              <w:t>.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 xml:space="preserve">бульвар Свободи, </w:t>
            </w:r>
            <w:smartTag w:uri="urn:schemas-microsoft-com:office:smarttags" w:element="metricconverter">
              <w:smartTagPr>
                <w:attr w:name="ProductID" w:val="1 м"/>
              </w:smartTagPr>
              <w:r w:rsidRPr="00B0005D">
                <w:rPr>
                  <w:rFonts w:ascii="Times New Roman" w:hAnsi="Times New Roman"/>
                  <w:sz w:val="24"/>
                  <w:szCs w:val="24"/>
                  <w:lang w:eastAsia="uk-UA"/>
                </w:rPr>
                <w:t>1 м</w:t>
              </w:r>
            </w:smartTag>
            <w:r w:rsidRPr="00B0005D">
              <w:rPr>
                <w:rFonts w:ascii="Times New Roman" w:hAnsi="Times New Roman"/>
                <w:sz w:val="24"/>
                <w:szCs w:val="24"/>
                <w:lang w:eastAsia="uk-UA"/>
              </w:rPr>
              <w:t>. Ромни Сумська обл.., 42000;</w:t>
            </w:r>
          </w:p>
        </w:tc>
      </w:tr>
      <w:tr w:rsidR="00093A20" w:rsidRPr="00B0005D" w:rsidTr="0006472B">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06472B">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8" w:history="1">
              <w:r w:rsidRPr="00B0005D">
                <w:rPr>
                  <w:rStyle w:val="Hyperlink"/>
                  <w:rFonts w:ascii="Times New Roman" w:hAnsi="Times New Roman"/>
                  <w:color w:val="auto"/>
                  <w:sz w:val="24"/>
                  <w:szCs w:val="24"/>
                  <w:lang w:val="en-US" w:eastAsia="uk-UA"/>
                </w:rPr>
                <w:t>rmn</w:t>
              </w:r>
              <w:r w:rsidRPr="00B0005D">
                <w:rPr>
                  <w:rStyle w:val="Hyperlink"/>
                  <w:rFonts w:ascii="Times New Roman" w:hAnsi="Times New Roman"/>
                  <w:color w:val="auto"/>
                  <w:sz w:val="24"/>
                  <w:szCs w:val="24"/>
                  <w:lang w:eastAsia="uk-UA"/>
                </w:rPr>
                <w:t>.</w:t>
              </w:r>
              <w:r w:rsidRPr="00B0005D">
                <w:rPr>
                  <w:rStyle w:val="Hyperlink"/>
                  <w:rFonts w:ascii="Times New Roman" w:hAnsi="Times New Roman"/>
                  <w:color w:val="auto"/>
                  <w:sz w:val="24"/>
                  <w:szCs w:val="24"/>
                  <w:lang w:val="en-US" w:eastAsia="uk-UA"/>
                </w:rPr>
                <w:t>cnap</w:t>
              </w:r>
              <w:r w:rsidRPr="00B0005D">
                <w:rPr>
                  <w:rStyle w:val="Hyperlink"/>
                  <w:rFonts w:ascii="Times New Roman" w:hAnsi="Times New Roman"/>
                  <w:color w:val="auto"/>
                  <w:sz w:val="24"/>
                  <w:szCs w:val="24"/>
                  <w:lang w:eastAsia="uk-UA"/>
                </w:rPr>
                <w:t>@</w:t>
              </w:r>
              <w:r w:rsidRPr="00B0005D">
                <w:rPr>
                  <w:rStyle w:val="Hyperlink"/>
                  <w:rFonts w:ascii="Times New Roman" w:hAnsi="Times New Roman"/>
                  <w:color w:val="auto"/>
                  <w:sz w:val="24"/>
                  <w:szCs w:val="24"/>
                  <w:lang w:val="en-US" w:eastAsia="uk-UA"/>
                </w:rPr>
                <w:t>sm</w:t>
              </w:r>
              <w:r w:rsidRPr="00B0005D">
                <w:rPr>
                  <w:rStyle w:val="Hyperlink"/>
                  <w:rFonts w:ascii="Times New Roman" w:hAnsi="Times New Roman"/>
                  <w:color w:val="auto"/>
                  <w:sz w:val="24"/>
                  <w:szCs w:val="24"/>
                  <w:lang w:eastAsia="uk-UA"/>
                </w:rPr>
                <w:t>.</w:t>
              </w:r>
              <w:r w:rsidRPr="00B0005D">
                <w:rPr>
                  <w:rStyle w:val="Hyperlink"/>
                  <w:rFonts w:ascii="Times New Roman" w:hAnsi="Times New Roman"/>
                  <w:color w:val="auto"/>
                  <w:sz w:val="24"/>
                  <w:szCs w:val="24"/>
                  <w:lang w:val="en-US" w:eastAsia="uk-UA"/>
                </w:rPr>
                <w:t>gov</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9" w:history="1">
              <w:r w:rsidRPr="00B0005D">
                <w:rPr>
                  <w:rStyle w:val="Hyperlink"/>
                  <w:rFonts w:ascii="Times New Roman" w:hAnsi="Times New Roman"/>
                  <w:color w:val="auto"/>
                  <w:sz w:val="24"/>
                  <w:szCs w:val="24"/>
                  <w:lang w:val="en-US" w:eastAsia="uk-UA"/>
                </w:rPr>
                <w:t>rmn</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reestrator</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sm</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gov</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ua</w:t>
              </w:r>
            </w:hyperlink>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2D39DE">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2D39DE">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2D39DE">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06472B">
            <w:pPr>
              <w:keepNext/>
              <w:ind w:firstLine="224"/>
              <w:jc w:val="both"/>
              <w:rPr>
                <w:rFonts w:ascii="Times New Roman" w:eastAsia="Batang" w:hAnsi="Times New Roman"/>
                <w:b/>
                <w:sz w:val="24"/>
                <w:szCs w:val="24"/>
                <w:lang w:eastAsia="ko-KR"/>
              </w:rPr>
            </w:pPr>
            <w:r w:rsidRPr="00B0005D">
              <w:rPr>
                <w:rFonts w:ascii="Times New Roman" w:hAnsi="Times New Roman"/>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0005D">
              <w:rPr>
                <w:rFonts w:ascii="Times New Roman" w:hAnsi="Times New Roman"/>
                <w:bCs/>
                <w:sz w:val="24"/>
                <w:szCs w:val="24"/>
              </w:rPr>
              <w:t>1500/29630</w:t>
            </w:r>
            <w:r w:rsidRPr="00B0005D">
              <w:rPr>
                <w:rFonts w:ascii="Times New Roman" w:hAnsi="Times New Roman"/>
                <w:sz w:val="24"/>
                <w:szCs w:val="24"/>
                <w:lang w:eastAsia="uk-UA"/>
              </w:rPr>
              <w:t>;</w:t>
            </w:r>
            <w:r w:rsidRPr="00B0005D">
              <w:rPr>
                <w:rFonts w:ascii="Times New Roman" w:hAnsi="Times New Roman"/>
                <w:bCs/>
                <w:sz w:val="24"/>
                <w:szCs w:val="24"/>
              </w:rPr>
              <w:t xml:space="preserve"> </w:t>
            </w:r>
          </w:p>
          <w:p w:rsidR="00093A20" w:rsidRPr="00B0005D" w:rsidRDefault="00093A20" w:rsidP="00F76235">
            <w:pPr>
              <w:pStyle w:val="ListParagraph"/>
              <w:tabs>
                <w:tab w:val="left" w:pos="0"/>
              </w:tabs>
              <w:ind w:left="0" w:firstLine="217"/>
              <w:rPr>
                <w:sz w:val="24"/>
                <w:szCs w:val="24"/>
                <w:lang w:eastAsia="uk-UA"/>
              </w:rPr>
            </w:pPr>
            <w:r w:rsidRPr="00B000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F76235">
            <w:pPr>
              <w:pStyle w:val="ListParagraph"/>
              <w:tabs>
                <w:tab w:val="left" w:pos="0"/>
              </w:tabs>
              <w:ind w:left="0" w:firstLine="217"/>
              <w:rPr>
                <w:sz w:val="24"/>
                <w:szCs w:val="24"/>
                <w:lang w:eastAsia="uk-UA"/>
              </w:rPr>
            </w:pPr>
            <w:r w:rsidRPr="00B0005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w:t>
            </w:r>
            <w:r>
              <w:rPr>
                <w:sz w:val="24"/>
                <w:szCs w:val="24"/>
                <w:lang w:eastAsia="uk-UA"/>
              </w:rPr>
              <w:t xml:space="preserve"> </w:t>
            </w:r>
            <w:r w:rsidRPr="00B0005D">
              <w:rPr>
                <w:sz w:val="24"/>
                <w:szCs w:val="24"/>
                <w:lang w:eastAsia="uk-UA"/>
              </w:rPr>
              <w:t>№ 427/28557;</w:t>
            </w:r>
          </w:p>
          <w:p w:rsidR="00093A20" w:rsidRPr="00B0005D" w:rsidRDefault="00093A20" w:rsidP="0006472B">
            <w:pPr>
              <w:pStyle w:val="ListParagraph"/>
              <w:tabs>
                <w:tab w:val="left" w:pos="0"/>
              </w:tabs>
              <w:ind w:left="0" w:firstLine="217"/>
              <w:rPr>
                <w:sz w:val="24"/>
                <w:szCs w:val="24"/>
                <w:lang w:eastAsia="uk-UA"/>
              </w:rPr>
            </w:pPr>
            <w:r w:rsidRPr="00B0005D">
              <w:rPr>
                <w:sz w:val="24"/>
                <w:szCs w:val="24"/>
                <w:lang w:eastAsia="uk-UA"/>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w:t>
            </w:r>
            <w:r>
              <w:rPr>
                <w:sz w:val="24"/>
                <w:szCs w:val="24"/>
                <w:lang w:eastAsia="uk-UA"/>
              </w:rPr>
              <w:t xml:space="preserve"> </w:t>
            </w:r>
            <w:r w:rsidRPr="00B0005D">
              <w:rPr>
                <w:sz w:val="24"/>
                <w:szCs w:val="24"/>
                <w:lang w:eastAsia="uk-UA"/>
              </w:rPr>
              <w:t>№ 367/20680</w:t>
            </w:r>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2D39DE">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96"/>
              <w:rPr>
                <w:rFonts w:ascii="Times New Roman" w:hAnsi="Times New Roman"/>
                <w:sz w:val="24"/>
                <w:szCs w:val="24"/>
                <w:lang w:eastAsia="uk-UA"/>
              </w:rPr>
            </w:pPr>
            <w:r w:rsidRPr="00B0005D">
              <w:rPr>
                <w:rFonts w:ascii="Times New Roman" w:hAnsi="Times New Roman"/>
                <w:sz w:val="24"/>
                <w:szCs w:val="24"/>
              </w:rPr>
              <w:t xml:space="preserve">Звернення засновника (засновників), або уповноваженої ним (ними) особи, або керівника державного органу, органу місцевого самоврядування, або уповноваженої ними особи </w:t>
            </w:r>
            <w:r w:rsidRPr="00B0005D">
              <w:rPr>
                <w:rFonts w:ascii="Times New Roman" w:hAnsi="Times New Roman"/>
                <w:sz w:val="24"/>
                <w:szCs w:val="24"/>
              </w:rPr>
              <w:br/>
            </w:r>
            <w:r w:rsidRPr="00B0005D">
              <w:rPr>
                <w:rFonts w:ascii="Times New Roman" w:hAnsi="Times New Roman"/>
                <w:sz w:val="24"/>
                <w:szCs w:val="24"/>
                <w:lang w:eastAsia="uk-UA"/>
              </w:rPr>
              <w:t>(далі – заявник)</w:t>
            </w:r>
          </w:p>
        </w:tc>
      </w:tr>
      <w:tr w:rsidR="00093A20" w:rsidRPr="00B0005D" w:rsidTr="002D39DE">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06472B">
            <w:pPr>
              <w:ind w:firstLine="223"/>
              <w:jc w:val="both"/>
              <w:rPr>
                <w:rFonts w:ascii="Times New Roman" w:hAnsi="Times New Roman"/>
                <w:sz w:val="24"/>
                <w:szCs w:val="24"/>
                <w:lang w:eastAsia="uk-UA"/>
              </w:rPr>
            </w:pPr>
            <w:bookmarkStart w:id="4" w:name="n506"/>
            <w:bookmarkEnd w:id="4"/>
            <w:r w:rsidRPr="00B0005D">
              <w:rPr>
                <w:rFonts w:ascii="Times New Roman" w:hAnsi="Times New Roman"/>
                <w:sz w:val="24"/>
                <w:szCs w:val="24"/>
                <w:lang w:eastAsia="uk-UA"/>
              </w:rPr>
              <w:t>1. Для державної реєстрації створення юридичної особи (у тому числі в результаті виділу, злиття, перетворення, поділу), крім створення державного органу, місцевої ради, виконавчого комітету місцевої ради, виконавчого органу місцевої ради, подаються:</w:t>
            </w:r>
          </w:p>
          <w:p w:rsidR="00093A20" w:rsidRPr="00B0005D" w:rsidRDefault="00093A20" w:rsidP="0006472B">
            <w:pPr>
              <w:ind w:firstLine="223"/>
              <w:jc w:val="both"/>
              <w:rPr>
                <w:rFonts w:ascii="Times New Roman" w:hAnsi="Times New Roman"/>
                <w:sz w:val="24"/>
                <w:szCs w:val="24"/>
                <w:lang w:eastAsia="uk-UA"/>
              </w:rPr>
            </w:pPr>
            <w:bookmarkStart w:id="5" w:name="n507"/>
            <w:bookmarkEnd w:id="5"/>
            <w:r w:rsidRPr="00B0005D">
              <w:rPr>
                <w:rFonts w:ascii="Times New Roman" w:hAnsi="Times New Roman"/>
                <w:sz w:val="24"/>
                <w:szCs w:val="24"/>
                <w:lang w:eastAsia="uk-UA"/>
              </w:rPr>
              <w:t xml:space="preserve">1) заява про державну реєстрацію створення юридичної особи. </w:t>
            </w:r>
          </w:p>
          <w:p w:rsidR="00093A20" w:rsidRPr="00B0005D" w:rsidRDefault="00093A20" w:rsidP="0006472B">
            <w:pPr>
              <w:ind w:firstLine="223"/>
              <w:jc w:val="both"/>
              <w:rPr>
                <w:rFonts w:ascii="Times New Roman" w:hAnsi="Times New Roman"/>
                <w:sz w:val="24"/>
                <w:szCs w:val="24"/>
                <w:lang w:eastAsia="uk-UA"/>
              </w:rPr>
            </w:pPr>
            <w:r w:rsidRPr="00B0005D">
              <w:rPr>
                <w:rFonts w:ascii="Times New Roman" w:hAnsi="Times New Roman"/>
                <w:sz w:val="24"/>
                <w:szCs w:val="24"/>
                <w:lang w:eastAsia="uk-UA"/>
              </w:rPr>
              <w:t>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юридичної особи – правонаступника. У заяві про державну реєстрацію створення юридичної особи приватного права може зазначатися, що вона діє на підставі модельного статуту;</w:t>
            </w:r>
          </w:p>
          <w:p w:rsidR="00093A20" w:rsidRPr="00B0005D" w:rsidRDefault="00093A20" w:rsidP="0006472B">
            <w:pPr>
              <w:ind w:firstLine="223"/>
              <w:jc w:val="both"/>
              <w:rPr>
                <w:rFonts w:ascii="Times New Roman" w:hAnsi="Times New Roman"/>
                <w:sz w:val="24"/>
                <w:szCs w:val="24"/>
                <w:lang w:eastAsia="uk-UA"/>
              </w:rPr>
            </w:pPr>
            <w:bookmarkStart w:id="6" w:name="n508"/>
            <w:bookmarkEnd w:id="6"/>
            <w:r w:rsidRPr="00B0005D">
              <w:rPr>
                <w:rFonts w:ascii="Times New Roman" w:hAnsi="Times New Roman"/>
                <w:sz w:val="24"/>
                <w:szCs w:val="24"/>
                <w:lang w:eastAsia="uk-UA"/>
              </w:rPr>
              <w:t>2) 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w:t>
            </w:r>
          </w:p>
          <w:p w:rsidR="00093A20" w:rsidRPr="00B0005D" w:rsidRDefault="00093A20" w:rsidP="0006472B">
            <w:pPr>
              <w:ind w:firstLine="223"/>
              <w:jc w:val="both"/>
              <w:rPr>
                <w:rFonts w:ascii="Times New Roman" w:hAnsi="Times New Roman"/>
                <w:sz w:val="24"/>
                <w:szCs w:val="24"/>
                <w:lang w:eastAsia="uk-UA"/>
              </w:rPr>
            </w:pPr>
            <w:bookmarkStart w:id="7" w:name="n509"/>
            <w:bookmarkStart w:id="8" w:name="n510"/>
            <w:bookmarkStart w:id="9" w:name="n511"/>
            <w:bookmarkEnd w:id="7"/>
            <w:bookmarkEnd w:id="8"/>
            <w:bookmarkEnd w:id="9"/>
            <w:r w:rsidRPr="00B0005D">
              <w:rPr>
                <w:rFonts w:ascii="Times New Roman" w:hAnsi="Times New Roman"/>
                <w:sz w:val="24"/>
                <w:szCs w:val="24"/>
                <w:lang w:eastAsia="uk-UA"/>
              </w:rPr>
              <w:t>3) примірник оригіналу (нотаріально засвідчену копію) рішення засновників, а у випадках, передбачених законом, - рішення відповідного державного органу, про створення юридичної особи;</w:t>
            </w:r>
          </w:p>
          <w:p w:rsidR="00093A20" w:rsidRPr="00B0005D" w:rsidRDefault="00093A20" w:rsidP="0006472B">
            <w:pPr>
              <w:ind w:firstLine="223"/>
              <w:jc w:val="both"/>
              <w:rPr>
                <w:rFonts w:ascii="Times New Roman" w:hAnsi="Times New Roman"/>
                <w:sz w:val="24"/>
                <w:szCs w:val="24"/>
                <w:lang w:eastAsia="uk-UA"/>
              </w:rPr>
            </w:pPr>
            <w:r w:rsidRPr="00B0005D">
              <w:rPr>
                <w:rFonts w:ascii="Times New Roman" w:hAnsi="Times New Roman"/>
                <w:sz w:val="24"/>
                <w:szCs w:val="24"/>
                <w:lang w:eastAsia="uk-UA"/>
              </w:rPr>
              <w:t>4) установчий документ юридичної особи – у разі створення юридичної особи на підставі власного установчого документа;</w:t>
            </w:r>
          </w:p>
          <w:p w:rsidR="00093A20" w:rsidRPr="00B0005D" w:rsidRDefault="00093A20" w:rsidP="0006472B">
            <w:pPr>
              <w:ind w:firstLine="223"/>
              <w:jc w:val="both"/>
              <w:rPr>
                <w:rFonts w:ascii="Times New Roman" w:hAnsi="Times New Roman"/>
                <w:sz w:val="24"/>
                <w:szCs w:val="24"/>
                <w:lang w:eastAsia="uk-UA"/>
              </w:rPr>
            </w:pPr>
            <w:bookmarkStart w:id="10" w:name="n512"/>
            <w:bookmarkStart w:id="11" w:name="n515"/>
            <w:bookmarkStart w:id="12" w:name="n516"/>
            <w:bookmarkEnd w:id="10"/>
            <w:bookmarkEnd w:id="11"/>
            <w:bookmarkEnd w:id="12"/>
            <w:r w:rsidRPr="00B0005D">
              <w:rPr>
                <w:rFonts w:ascii="Times New Roman" w:hAnsi="Times New Roman"/>
                <w:sz w:val="24"/>
                <w:szCs w:val="24"/>
                <w:lang w:eastAsia="uk-UA"/>
              </w:rPr>
              <w:t>5) 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093A20" w:rsidRPr="00B0005D" w:rsidRDefault="00093A20" w:rsidP="0006472B">
            <w:pPr>
              <w:ind w:firstLine="223"/>
              <w:jc w:val="both"/>
              <w:rPr>
                <w:rFonts w:ascii="Times New Roman" w:hAnsi="Times New Roman"/>
                <w:sz w:val="24"/>
                <w:szCs w:val="24"/>
                <w:lang w:eastAsia="uk-UA"/>
              </w:rPr>
            </w:pPr>
            <w:bookmarkStart w:id="13" w:name="n517"/>
            <w:bookmarkEnd w:id="13"/>
            <w:r w:rsidRPr="00B0005D">
              <w:rPr>
                <w:rFonts w:ascii="Times New Roman" w:hAnsi="Times New Roman"/>
                <w:sz w:val="24"/>
                <w:szCs w:val="24"/>
                <w:lang w:eastAsia="uk-UA"/>
              </w:rPr>
              <w:t>6) примірник оригіналу (нотаріально засвідчена копія) передавального акта – у разі створення юридичної особи в результаті перетворення, злиття;</w:t>
            </w:r>
          </w:p>
          <w:p w:rsidR="00093A20" w:rsidRPr="00B0005D" w:rsidRDefault="00093A20" w:rsidP="0006472B">
            <w:pPr>
              <w:ind w:firstLine="223"/>
              <w:jc w:val="both"/>
              <w:rPr>
                <w:rFonts w:ascii="Times New Roman" w:hAnsi="Times New Roman"/>
                <w:sz w:val="24"/>
                <w:szCs w:val="24"/>
                <w:lang w:eastAsia="uk-UA"/>
              </w:rPr>
            </w:pPr>
            <w:bookmarkStart w:id="14" w:name="n518"/>
            <w:bookmarkEnd w:id="14"/>
            <w:r w:rsidRPr="00B0005D">
              <w:rPr>
                <w:rFonts w:ascii="Times New Roman" w:hAnsi="Times New Roman"/>
                <w:sz w:val="24"/>
                <w:szCs w:val="24"/>
                <w:lang w:eastAsia="uk-UA"/>
              </w:rPr>
              <w:t>7) примірник оригіналу (нотаріально засвідчена копія) розподільчого балансу – у разі створення юридичної особи в результаті поділу або виділу;</w:t>
            </w:r>
          </w:p>
          <w:p w:rsidR="00093A20" w:rsidRPr="00B0005D" w:rsidRDefault="00093A20" w:rsidP="0006472B">
            <w:pPr>
              <w:ind w:firstLine="223"/>
              <w:jc w:val="both"/>
              <w:rPr>
                <w:rFonts w:ascii="Times New Roman" w:hAnsi="Times New Roman"/>
                <w:sz w:val="24"/>
                <w:szCs w:val="24"/>
                <w:lang w:eastAsia="uk-UA"/>
              </w:rPr>
            </w:pPr>
            <w:bookmarkStart w:id="15" w:name="n519"/>
            <w:bookmarkEnd w:id="15"/>
            <w:r w:rsidRPr="00B0005D">
              <w:rPr>
                <w:rFonts w:ascii="Times New Roman" w:hAnsi="Times New Roman"/>
                <w:sz w:val="24"/>
                <w:szCs w:val="24"/>
                <w:lang w:eastAsia="uk-UA"/>
              </w:rPr>
              <w:t>8) документи для державної реєстрації змін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цієї статті, – у разі створення юридичної особи в результаті виділу;</w:t>
            </w:r>
          </w:p>
          <w:p w:rsidR="00093A20" w:rsidRPr="00B0005D" w:rsidRDefault="00093A20" w:rsidP="0006472B">
            <w:pPr>
              <w:ind w:firstLine="223"/>
              <w:jc w:val="both"/>
              <w:rPr>
                <w:rFonts w:ascii="Times New Roman" w:hAnsi="Times New Roman"/>
                <w:sz w:val="24"/>
                <w:szCs w:val="24"/>
                <w:lang w:eastAsia="uk-UA"/>
              </w:rPr>
            </w:pPr>
            <w:bookmarkStart w:id="16" w:name="n520"/>
            <w:bookmarkEnd w:id="16"/>
            <w:r w:rsidRPr="00B0005D">
              <w:rPr>
                <w:rFonts w:ascii="Times New Roman" w:hAnsi="Times New Roman"/>
                <w:sz w:val="24"/>
                <w:szCs w:val="24"/>
                <w:lang w:eastAsia="uk-UA"/>
              </w:rPr>
              <w:t>9) 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bookmarkStart w:id="17" w:name="n521"/>
            <w:bookmarkEnd w:id="17"/>
            <w:r w:rsidRPr="00B0005D">
              <w:rPr>
                <w:rFonts w:ascii="Times New Roman" w:hAnsi="Times New Roman"/>
                <w:sz w:val="24"/>
                <w:szCs w:val="24"/>
                <w:lang w:eastAsia="uk-UA"/>
              </w:rPr>
              <w:t>.</w:t>
            </w:r>
          </w:p>
          <w:p w:rsidR="00093A20" w:rsidRPr="00B0005D" w:rsidRDefault="00093A20" w:rsidP="0006472B">
            <w:pPr>
              <w:ind w:firstLine="223"/>
              <w:jc w:val="both"/>
              <w:rPr>
                <w:rFonts w:ascii="Times New Roman" w:hAnsi="Times New Roman"/>
                <w:sz w:val="24"/>
                <w:szCs w:val="24"/>
                <w:lang w:eastAsia="uk-UA"/>
              </w:rPr>
            </w:pPr>
            <w:bookmarkStart w:id="18" w:name="n522"/>
            <w:bookmarkEnd w:id="18"/>
            <w:r w:rsidRPr="00B0005D">
              <w:rPr>
                <w:rFonts w:ascii="Times New Roman" w:hAnsi="Times New Roman"/>
                <w:sz w:val="24"/>
                <w:szCs w:val="24"/>
                <w:lang w:eastAsia="uk-UA"/>
              </w:rPr>
              <w:t>2. Для державної реєстрації створення юридичної особи – державного органу, місцевої ради, виконавчого комітету місцевої ради подаються:</w:t>
            </w:r>
          </w:p>
          <w:p w:rsidR="00093A20" w:rsidRPr="00B0005D" w:rsidRDefault="00093A20" w:rsidP="0006472B">
            <w:pPr>
              <w:ind w:firstLine="223"/>
              <w:jc w:val="both"/>
              <w:rPr>
                <w:rFonts w:ascii="Times New Roman" w:hAnsi="Times New Roman"/>
                <w:sz w:val="24"/>
                <w:szCs w:val="24"/>
                <w:lang w:eastAsia="uk-UA"/>
              </w:rPr>
            </w:pPr>
            <w:r w:rsidRPr="00B0005D">
              <w:rPr>
                <w:rFonts w:ascii="Times New Roman" w:hAnsi="Times New Roman"/>
                <w:sz w:val="24"/>
                <w:szCs w:val="24"/>
                <w:lang w:eastAsia="uk-UA"/>
              </w:rPr>
              <w:t>1) заява про державну реєстрацію створення юридичної особи.</w:t>
            </w:r>
          </w:p>
          <w:p w:rsidR="00093A20" w:rsidRPr="00B0005D" w:rsidRDefault="00093A20" w:rsidP="0006472B">
            <w:pPr>
              <w:ind w:firstLine="223"/>
              <w:jc w:val="both"/>
              <w:rPr>
                <w:rFonts w:ascii="Times New Roman" w:hAnsi="Times New Roman"/>
                <w:sz w:val="24"/>
                <w:szCs w:val="24"/>
                <w:lang w:eastAsia="uk-UA"/>
              </w:rPr>
            </w:pPr>
            <w:bookmarkStart w:id="19" w:name="n523"/>
            <w:bookmarkStart w:id="20" w:name="n525"/>
            <w:bookmarkEnd w:id="19"/>
            <w:bookmarkEnd w:id="20"/>
            <w:r w:rsidRPr="00B0005D">
              <w:rPr>
                <w:rFonts w:ascii="Times New Roman" w:hAnsi="Times New Roman"/>
                <w:sz w:val="24"/>
                <w:szCs w:val="24"/>
                <w:lang w:eastAsia="uk-UA"/>
              </w:rPr>
              <w:t>3. Для державної реєстрації створення юридичної особи – виконавчого органу місцевої ради (крім виконавчого комітету) подаються:</w:t>
            </w:r>
          </w:p>
          <w:p w:rsidR="00093A20" w:rsidRPr="00B0005D" w:rsidRDefault="00093A20" w:rsidP="0006472B">
            <w:pPr>
              <w:pStyle w:val="ListParagraph"/>
              <w:numPr>
                <w:ilvl w:val="0"/>
                <w:numId w:val="1"/>
              </w:numPr>
              <w:ind w:left="178" w:firstLine="0"/>
              <w:rPr>
                <w:sz w:val="24"/>
                <w:szCs w:val="24"/>
                <w:lang w:eastAsia="uk-UA"/>
              </w:rPr>
            </w:pPr>
            <w:r w:rsidRPr="00B0005D">
              <w:rPr>
                <w:sz w:val="24"/>
                <w:szCs w:val="24"/>
                <w:lang w:eastAsia="uk-UA"/>
              </w:rPr>
              <w:t>заява про державну реєстрацію створення юридичної особи;</w:t>
            </w:r>
          </w:p>
          <w:p w:rsidR="00093A20" w:rsidRPr="00B0005D" w:rsidRDefault="00093A20" w:rsidP="0006472B">
            <w:pPr>
              <w:pStyle w:val="ListParagraph"/>
              <w:numPr>
                <w:ilvl w:val="0"/>
                <w:numId w:val="1"/>
              </w:numPr>
              <w:ind w:left="178" w:firstLine="0"/>
              <w:rPr>
                <w:sz w:val="24"/>
                <w:szCs w:val="24"/>
                <w:lang w:eastAsia="uk-UA"/>
              </w:rPr>
            </w:pPr>
            <w:r w:rsidRPr="00B0005D">
              <w:rPr>
                <w:sz w:val="24"/>
                <w:szCs w:val="24"/>
                <w:lang w:eastAsia="uk-UA"/>
              </w:rPr>
              <w:t>акт місцевої ради про створення виконавчого органу;</w:t>
            </w:r>
          </w:p>
          <w:p w:rsidR="00093A20" w:rsidRPr="00B0005D" w:rsidRDefault="00093A20" w:rsidP="0006472B">
            <w:pPr>
              <w:pStyle w:val="ListParagraph"/>
              <w:numPr>
                <w:ilvl w:val="0"/>
                <w:numId w:val="1"/>
              </w:numPr>
              <w:ind w:left="178" w:firstLine="0"/>
              <w:rPr>
                <w:sz w:val="24"/>
                <w:szCs w:val="24"/>
                <w:lang w:eastAsia="uk-UA"/>
              </w:rPr>
            </w:pPr>
            <w:r w:rsidRPr="00B0005D">
              <w:rPr>
                <w:sz w:val="24"/>
                <w:szCs w:val="24"/>
                <w:lang w:eastAsia="uk-UA"/>
              </w:rPr>
              <w:t>акт сільського (селищного, міського) голови про призначення керівника виконавчого органу.</w:t>
            </w:r>
          </w:p>
          <w:p w:rsidR="00093A20" w:rsidRPr="00B0005D" w:rsidRDefault="00093A20" w:rsidP="0006472B">
            <w:pPr>
              <w:ind w:firstLine="217"/>
              <w:jc w:val="both"/>
              <w:rPr>
                <w:rFonts w:ascii="Times New Roman" w:hAnsi="Times New Roman"/>
                <w:sz w:val="24"/>
                <w:szCs w:val="24"/>
                <w:lang w:eastAsia="uk-UA"/>
              </w:rPr>
            </w:pPr>
            <w:r w:rsidRPr="00B0005D">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B0005D" w:rsidRDefault="00093A20" w:rsidP="0006472B">
            <w:pPr>
              <w:ind w:firstLine="217"/>
              <w:jc w:val="both"/>
              <w:rPr>
                <w:rFonts w:ascii="Times New Roman" w:hAnsi="Times New Roman"/>
                <w:sz w:val="24"/>
                <w:szCs w:val="24"/>
                <w:lang w:eastAsia="uk-UA"/>
              </w:rPr>
            </w:pPr>
            <w:bookmarkStart w:id="21" w:name="n471"/>
            <w:bookmarkEnd w:id="21"/>
            <w:r w:rsidRPr="00B0005D">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2D39DE">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rPr>
              <w:t xml:space="preserve">2. В </w:t>
            </w:r>
            <w:r w:rsidRPr="00B0005D">
              <w:rPr>
                <w:rFonts w:ascii="Times New Roman" w:hAnsi="Times New Roman"/>
                <w:sz w:val="24"/>
                <w:szCs w:val="24"/>
                <w:lang w:eastAsia="uk-UA"/>
              </w:rPr>
              <w:t>електронній формі д</w:t>
            </w:r>
            <w:r w:rsidRPr="00B0005D">
              <w:rPr>
                <w:rFonts w:ascii="Times New Roman" w:hAnsi="Times New Roman"/>
                <w:sz w:val="24"/>
                <w:szCs w:val="24"/>
              </w:rPr>
              <w:t>окументи</w:t>
            </w:r>
            <w:r w:rsidRPr="00B0005D">
              <w:rPr>
                <w:rFonts w:ascii="Times New Roman" w:hAnsi="Times New Roman"/>
                <w:sz w:val="24"/>
                <w:szCs w:val="24"/>
                <w:lang w:eastAsia="uk-UA"/>
              </w:rPr>
              <w:t xml:space="preserve"> подаються </w:t>
            </w:r>
            <w:r w:rsidRPr="00B0005D">
              <w:rPr>
                <w:rFonts w:ascii="Times New Roman" w:hAnsi="Times New Roman"/>
                <w:sz w:val="24"/>
                <w:szCs w:val="24"/>
              </w:rPr>
              <w:t>через портал електронних сервісів</w:t>
            </w:r>
          </w:p>
        </w:tc>
      </w:tr>
      <w:tr w:rsidR="00093A20" w:rsidRPr="00B0005D" w:rsidTr="002D39DE">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Безоплатно</w:t>
            </w:r>
          </w:p>
          <w:p w:rsidR="00093A20" w:rsidRPr="00B0005D" w:rsidRDefault="00093A20" w:rsidP="00F76235">
            <w:pPr>
              <w:rPr>
                <w:rFonts w:ascii="Times New Roman" w:hAnsi="Times New Roman"/>
                <w:sz w:val="24"/>
                <w:szCs w:val="24"/>
                <w:lang w:eastAsia="uk-UA"/>
              </w:rPr>
            </w:pPr>
          </w:p>
          <w:p w:rsidR="00093A20" w:rsidRPr="00B0005D" w:rsidRDefault="00093A20" w:rsidP="00F76235">
            <w:pPr>
              <w:ind w:firstLine="217"/>
              <w:rPr>
                <w:rFonts w:ascii="Times New Roman" w:hAnsi="Times New Roman"/>
                <w:sz w:val="24"/>
                <w:szCs w:val="24"/>
                <w:lang w:eastAsia="uk-UA"/>
              </w:rPr>
            </w:pPr>
          </w:p>
        </w:tc>
      </w:tr>
      <w:tr w:rsidR="00093A20" w:rsidRPr="00B0005D" w:rsidTr="002D39DE">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0"/>
              </w:rPr>
            </w:pPr>
            <w:r w:rsidRPr="00B0005D">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2D39DE">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67"/>
              </w:tabs>
              <w:ind w:firstLine="217"/>
              <w:rPr>
                <w:rFonts w:ascii="Times New Roman" w:hAnsi="Times New Roman"/>
                <w:sz w:val="24"/>
                <w:szCs w:val="24"/>
                <w:lang w:eastAsia="uk-UA"/>
              </w:rPr>
            </w:pPr>
            <w:bookmarkStart w:id="22" w:name="o371"/>
            <w:bookmarkStart w:id="23" w:name="o625"/>
            <w:bookmarkStart w:id="24" w:name="o545"/>
            <w:bookmarkEnd w:id="22"/>
            <w:bookmarkEnd w:id="23"/>
            <w:bookmarkEnd w:id="24"/>
            <w:r w:rsidRPr="00B0005D">
              <w:rPr>
                <w:rFonts w:ascii="Times New Roman" w:hAnsi="Times New Roman"/>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2D5972">
            <w:pPr>
              <w:pStyle w:val="ListParagraph"/>
              <w:numPr>
                <w:ilvl w:val="0"/>
                <w:numId w:val="2"/>
              </w:numPr>
              <w:tabs>
                <w:tab w:val="left" w:pos="-67"/>
              </w:tabs>
              <w:ind w:left="0" w:firstLine="357"/>
              <w:rPr>
                <w:sz w:val="24"/>
                <w:szCs w:val="24"/>
                <w:lang w:eastAsia="uk-UA"/>
              </w:rPr>
            </w:pPr>
            <w:r w:rsidRPr="00B0005D">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2D5972">
            <w:pPr>
              <w:pStyle w:val="ListParagraph"/>
              <w:numPr>
                <w:ilvl w:val="0"/>
                <w:numId w:val="2"/>
              </w:numPr>
              <w:tabs>
                <w:tab w:val="left" w:pos="-67"/>
              </w:tabs>
              <w:ind w:left="0" w:firstLine="357"/>
              <w:rPr>
                <w:sz w:val="24"/>
                <w:szCs w:val="24"/>
                <w:lang w:eastAsia="uk-UA"/>
              </w:rPr>
            </w:pPr>
            <w:r w:rsidRPr="00B000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2D5972">
            <w:pPr>
              <w:pStyle w:val="ListParagraph"/>
              <w:numPr>
                <w:ilvl w:val="0"/>
                <w:numId w:val="2"/>
              </w:numPr>
              <w:tabs>
                <w:tab w:val="left" w:pos="-67"/>
              </w:tabs>
              <w:ind w:left="0" w:firstLine="357"/>
              <w:rPr>
                <w:sz w:val="24"/>
                <w:szCs w:val="24"/>
                <w:lang w:eastAsia="uk-UA"/>
              </w:rPr>
            </w:pPr>
            <w:r w:rsidRPr="00B0005D">
              <w:rPr>
                <w:sz w:val="24"/>
                <w:szCs w:val="24"/>
                <w:lang w:eastAsia="uk-UA"/>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w:t>
            </w:r>
            <w:r w:rsidRPr="00B0005D">
              <w:rPr>
                <w:sz w:val="24"/>
                <w:szCs w:val="24"/>
                <w:lang w:eastAsia="uk-UA"/>
              </w:rPr>
              <w:br/>
              <w:t>осіб – підприємців та громадських формувань;</w:t>
            </w:r>
          </w:p>
          <w:p w:rsidR="00093A20" w:rsidRPr="00B0005D" w:rsidRDefault="00093A20" w:rsidP="002D5972">
            <w:pPr>
              <w:pStyle w:val="ListParagraph"/>
              <w:numPr>
                <w:ilvl w:val="0"/>
                <w:numId w:val="2"/>
              </w:numPr>
              <w:tabs>
                <w:tab w:val="left" w:pos="-67"/>
              </w:tabs>
              <w:ind w:left="0" w:firstLine="357"/>
              <w:rPr>
                <w:sz w:val="24"/>
                <w:szCs w:val="24"/>
                <w:lang w:eastAsia="uk-UA"/>
              </w:rPr>
            </w:pPr>
            <w:r w:rsidRPr="00B0005D">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093A20" w:rsidRPr="00B0005D" w:rsidRDefault="00093A20" w:rsidP="002D5972">
            <w:pPr>
              <w:pStyle w:val="ListParagraph"/>
              <w:numPr>
                <w:ilvl w:val="0"/>
                <w:numId w:val="2"/>
              </w:numPr>
              <w:tabs>
                <w:tab w:val="left" w:pos="-67"/>
              </w:tabs>
              <w:ind w:left="0" w:firstLine="357"/>
              <w:rPr>
                <w:sz w:val="24"/>
                <w:szCs w:val="24"/>
                <w:lang w:eastAsia="uk-UA"/>
              </w:rPr>
            </w:pPr>
            <w:r w:rsidRPr="00B0005D">
              <w:rPr>
                <w:sz w:val="24"/>
                <w:szCs w:val="24"/>
                <w:lang w:eastAsia="uk-UA"/>
              </w:rPr>
              <w:t>подання документів з порушенням встановленого законодавством строку для їх подання</w:t>
            </w:r>
          </w:p>
        </w:tc>
      </w:tr>
      <w:tr w:rsidR="00093A20" w:rsidRPr="00B0005D" w:rsidTr="002D39DE">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13</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державній реєстрації</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1565"/>
              </w:tabs>
              <w:ind w:firstLine="217"/>
              <w:rPr>
                <w:rFonts w:ascii="Times New Roman" w:hAnsi="Times New Roman"/>
                <w:sz w:val="24"/>
                <w:szCs w:val="24"/>
                <w:lang w:eastAsia="uk-UA"/>
              </w:rPr>
            </w:pPr>
            <w:r w:rsidRPr="00B0005D">
              <w:rPr>
                <w:rFonts w:ascii="Times New Roman" w:hAnsi="Times New Roman"/>
                <w:sz w:val="24"/>
                <w:szCs w:val="24"/>
                <w:lang w:eastAsia="uk-UA"/>
              </w:rPr>
              <w:t>Документи подано особою, яка не має на це повноважень;</w:t>
            </w:r>
          </w:p>
          <w:p w:rsidR="00093A20" w:rsidRPr="00B0005D" w:rsidRDefault="00093A20" w:rsidP="002D5972">
            <w:pPr>
              <w:pStyle w:val="ListParagraph"/>
              <w:numPr>
                <w:ilvl w:val="0"/>
                <w:numId w:val="3"/>
              </w:numPr>
              <w:tabs>
                <w:tab w:val="left" w:pos="745"/>
              </w:tabs>
              <w:ind w:left="0" w:firstLine="357"/>
              <w:rPr>
                <w:sz w:val="24"/>
                <w:szCs w:val="24"/>
                <w:lang w:eastAsia="uk-UA"/>
              </w:rPr>
            </w:pPr>
            <w:r w:rsidRPr="00B0005D">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093A20" w:rsidRPr="00B0005D" w:rsidRDefault="00093A20" w:rsidP="002D5972">
            <w:pPr>
              <w:pStyle w:val="ListParagraph"/>
              <w:numPr>
                <w:ilvl w:val="0"/>
                <w:numId w:val="3"/>
              </w:numPr>
              <w:tabs>
                <w:tab w:val="left" w:pos="745"/>
              </w:tabs>
              <w:ind w:left="0" w:firstLine="357"/>
              <w:rPr>
                <w:sz w:val="24"/>
                <w:szCs w:val="24"/>
                <w:lang w:eastAsia="uk-UA"/>
              </w:rPr>
            </w:pPr>
            <w:r w:rsidRPr="00B0005D">
              <w:rPr>
                <w:sz w:val="24"/>
                <w:szCs w:val="24"/>
                <w:lang w:eastAsia="uk-UA"/>
              </w:rPr>
              <w:t>не усунуто підстави для зупинення розгляду документів протягом встановленого строку;</w:t>
            </w:r>
          </w:p>
          <w:p w:rsidR="00093A20" w:rsidRPr="00B0005D" w:rsidRDefault="00093A20" w:rsidP="002D5972">
            <w:pPr>
              <w:pStyle w:val="ListParagraph"/>
              <w:numPr>
                <w:ilvl w:val="0"/>
                <w:numId w:val="3"/>
              </w:numPr>
              <w:tabs>
                <w:tab w:val="left" w:pos="745"/>
              </w:tabs>
              <w:ind w:left="0" w:firstLine="357"/>
              <w:rPr>
                <w:sz w:val="24"/>
                <w:szCs w:val="24"/>
                <w:lang w:eastAsia="uk-UA"/>
              </w:rPr>
            </w:pPr>
            <w:r w:rsidRPr="00B0005D">
              <w:rPr>
                <w:sz w:val="24"/>
                <w:szCs w:val="24"/>
                <w:lang w:eastAsia="uk-UA"/>
              </w:rPr>
              <w:t>документи суперечать вимогам Конституції та законів України;</w:t>
            </w:r>
          </w:p>
          <w:p w:rsidR="00093A20" w:rsidRPr="00B0005D" w:rsidRDefault="00093A20" w:rsidP="002D5972">
            <w:pPr>
              <w:pStyle w:val="ListParagraph"/>
              <w:numPr>
                <w:ilvl w:val="0"/>
                <w:numId w:val="3"/>
              </w:numPr>
              <w:tabs>
                <w:tab w:val="left" w:pos="745"/>
              </w:tabs>
              <w:ind w:left="0" w:firstLine="357"/>
              <w:rPr>
                <w:sz w:val="24"/>
                <w:szCs w:val="24"/>
                <w:lang w:eastAsia="uk-UA"/>
              </w:rPr>
            </w:pPr>
            <w:r w:rsidRPr="00B0005D">
              <w:rPr>
                <w:sz w:val="24"/>
                <w:szCs w:val="24"/>
                <w:lang w:eastAsia="uk-UA"/>
              </w:rPr>
              <w:t>порушено встановлений законом порядок створення юридичної особи;</w:t>
            </w:r>
          </w:p>
          <w:p w:rsidR="00093A20" w:rsidRPr="00B0005D" w:rsidRDefault="00093A20" w:rsidP="002D5972">
            <w:pPr>
              <w:pStyle w:val="ListParagraph"/>
              <w:numPr>
                <w:ilvl w:val="0"/>
                <w:numId w:val="3"/>
              </w:numPr>
              <w:tabs>
                <w:tab w:val="left" w:pos="745"/>
              </w:tabs>
              <w:ind w:left="0" w:firstLine="357"/>
              <w:rPr>
                <w:sz w:val="24"/>
                <w:szCs w:val="24"/>
                <w:lang w:eastAsia="uk-UA"/>
              </w:rPr>
            </w:pPr>
            <w:r w:rsidRPr="00B0005D">
              <w:rPr>
                <w:sz w:val="24"/>
                <w:szCs w:val="24"/>
                <w:lang w:eastAsia="uk-UA"/>
              </w:rPr>
              <w:t>невідповідність найменування юридичної особи вимогам закону;</w:t>
            </w:r>
          </w:p>
          <w:p w:rsidR="00093A20" w:rsidRPr="00B0005D" w:rsidRDefault="00093A20" w:rsidP="002D5972">
            <w:pPr>
              <w:pStyle w:val="ListParagraph"/>
              <w:numPr>
                <w:ilvl w:val="0"/>
                <w:numId w:val="3"/>
              </w:numPr>
              <w:tabs>
                <w:tab w:val="left" w:pos="745"/>
              </w:tabs>
              <w:ind w:left="0" w:firstLine="357"/>
              <w:rPr>
                <w:sz w:val="24"/>
                <w:szCs w:val="24"/>
                <w:lang w:eastAsia="uk-UA"/>
              </w:rPr>
            </w:pPr>
            <w:r w:rsidRPr="00B0005D">
              <w:rPr>
                <w:sz w:val="24"/>
                <w:szCs w:val="24"/>
                <w:lang w:eastAsia="uk-UA"/>
              </w:rPr>
              <w:t>щодо засновника (учасника) юридичної особи, що створюється, проведено державну реєстрацію рішення про припинення юридичної особи в результаті її ліквідації</w:t>
            </w:r>
          </w:p>
        </w:tc>
      </w:tr>
      <w:tr w:rsidR="00093A20" w:rsidRPr="00B0005D" w:rsidTr="002D39DE">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14</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
                <w:tab w:val="left" w:pos="449"/>
              </w:tabs>
              <w:ind w:left="9" w:firstLine="208"/>
              <w:rPr>
                <w:rFonts w:ascii="Times New Roman" w:hAnsi="Times New Roman"/>
                <w:sz w:val="24"/>
                <w:szCs w:val="24"/>
                <w:lang w:eastAsia="uk-UA"/>
              </w:rPr>
            </w:pPr>
            <w:bookmarkStart w:id="25" w:name="o638"/>
            <w:bookmarkEnd w:id="25"/>
            <w:r w:rsidRPr="00B0005D">
              <w:rPr>
                <w:rFonts w:ascii="Times New Roman" w:hAnsi="Times New Roman"/>
                <w:sz w:val="24"/>
                <w:szCs w:val="24"/>
              </w:rPr>
              <w:t xml:space="preserve">Внесення відповідного запису до </w:t>
            </w:r>
            <w:r w:rsidRPr="00B0005D">
              <w:rPr>
                <w:rFonts w:ascii="Times New Roman" w:hAnsi="Times New Roman"/>
                <w:sz w:val="24"/>
                <w:szCs w:val="24"/>
                <w:lang w:eastAsia="uk-UA"/>
              </w:rPr>
              <w:t>Єдиного державного реєстру юридичних осіб, фізичних осіб – підприємців та громадських формувань;</w:t>
            </w:r>
          </w:p>
          <w:p w:rsidR="00093A20" w:rsidRPr="00B0005D" w:rsidRDefault="00093A20" w:rsidP="002D5972">
            <w:pPr>
              <w:pStyle w:val="ListParagraph"/>
              <w:numPr>
                <w:ilvl w:val="0"/>
                <w:numId w:val="4"/>
              </w:numPr>
              <w:tabs>
                <w:tab w:val="left" w:pos="358"/>
              </w:tabs>
              <w:ind w:left="0" w:firstLine="357"/>
              <w:rPr>
                <w:sz w:val="24"/>
                <w:szCs w:val="24"/>
                <w:lang w:eastAsia="uk-UA"/>
              </w:rPr>
            </w:pPr>
            <w:r w:rsidRPr="00B0005D">
              <w:rPr>
                <w:sz w:val="24"/>
                <w:szCs w:val="24"/>
              </w:rPr>
              <w:t xml:space="preserve">виписка з </w:t>
            </w:r>
            <w:r w:rsidRPr="00B0005D">
              <w:rPr>
                <w:sz w:val="24"/>
                <w:szCs w:val="24"/>
                <w:lang w:eastAsia="uk-UA"/>
              </w:rPr>
              <w:t>Єдиного державного реєстру юридичних осіб, фізичних осіб – підприємців та громадських формувань;</w:t>
            </w:r>
          </w:p>
          <w:p w:rsidR="00093A20" w:rsidRPr="00B0005D" w:rsidRDefault="00093A20" w:rsidP="002D5972">
            <w:pPr>
              <w:pStyle w:val="ListParagraph"/>
              <w:numPr>
                <w:ilvl w:val="0"/>
                <w:numId w:val="4"/>
              </w:numPr>
              <w:tabs>
                <w:tab w:val="left" w:pos="358"/>
              </w:tabs>
              <w:ind w:left="0" w:firstLine="357"/>
              <w:rPr>
                <w:sz w:val="24"/>
                <w:szCs w:val="24"/>
                <w:lang w:eastAsia="uk-UA"/>
              </w:rPr>
            </w:pPr>
            <w:r w:rsidRPr="00B0005D">
              <w:rPr>
                <w:sz w:val="24"/>
                <w:szCs w:val="24"/>
                <w:lang w:eastAsia="uk-UA"/>
              </w:rPr>
              <w:t>установчий документ юридичної особи в електронній формі, виготовлений шляхом сканування – у разі створення юридичної особи на підставі власного установчого документа;</w:t>
            </w:r>
          </w:p>
          <w:p w:rsidR="00093A20" w:rsidRPr="00B0005D" w:rsidRDefault="00093A20" w:rsidP="002D5972">
            <w:pPr>
              <w:pStyle w:val="ListParagraph"/>
              <w:numPr>
                <w:ilvl w:val="0"/>
                <w:numId w:val="4"/>
              </w:numPr>
              <w:tabs>
                <w:tab w:val="left" w:pos="358"/>
                <w:tab w:val="left" w:pos="449"/>
              </w:tabs>
              <w:ind w:left="0" w:firstLine="357"/>
              <w:rPr>
                <w:sz w:val="24"/>
                <w:szCs w:val="24"/>
                <w:lang w:eastAsia="uk-UA"/>
              </w:rPr>
            </w:pPr>
            <w:r w:rsidRPr="00B0005D">
              <w:rPr>
                <w:sz w:val="24"/>
                <w:szCs w:val="24"/>
                <w:lang w:eastAsia="uk-UA"/>
              </w:rPr>
              <w:t xml:space="preserve">повідомлення про відмову у державній реєстрації із зазначенням виключного переліку підстав для відмови </w:t>
            </w:r>
          </w:p>
        </w:tc>
      </w:tr>
      <w:tr w:rsidR="00093A20" w:rsidRPr="00B0005D" w:rsidTr="002D39DE">
        <w:tc>
          <w:tcPr>
            <w:tcW w:w="2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15</w:t>
            </w:r>
          </w:p>
        </w:tc>
        <w:tc>
          <w:tcPr>
            <w:tcW w:w="115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6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 xml:space="preserve">Результати надання адміністративної послуги у сфері державної реєстрації (у тому числі виписка з </w:t>
            </w:r>
            <w:r w:rsidRPr="00B0005D">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 </w:t>
            </w:r>
            <w:r w:rsidRPr="00B0005D">
              <w:rPr>
                <w:sz w:val="24"/>
                <w:szCs w:val="24"/>
              </w:rPr>
              <w:t>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sz w:val="24"/>
                <w:szCs w:val="24"/>
              </w:rPr>
            </w:pPr>
            <w:r w:rsidRPr="00B0005D">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93A20" w:rsidRPr="00B0005D" w:rsidRDefault="00093A20" w:rsidP="00F76235">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2D5972">
      <w:pPr>
        <w:rPr>
          <w:rFonts w:ascii="Times New Roman" w:hAnsi="Times New Roman"/>
          <w:sz w:val="24"/>
          <w:szCs w:val="24"/>
        </w:rPr>
      </w:pPr>
      <w:bookmarkStart w:id="26" w:name="n43"/>
      <w:bookmarkEnd w:id="26"/>
    </w:p>
    <w:p w:rsidR="00093A20" w:rsidRPr="00B0005D" w:rsidRDefault="00093A20" w:rsidP="002D5972">
      <w:pPr>
        <w:rPr>
          <w:rFonts w:ascii="Times New Roman" w:hAnsi="Times New Roman"/>
          <w:sz w:val="24"/>
          <w:szCs w:val="24"/>
        </w:rPr>
      </w:pPr>
    </w:p>
    <w:p w:rsidR="00093A20" w:rsidRPr="00B0005D" w:rsidRDefault="00093A20" w:rsidP="0006472B">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06472B">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06472B">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2D5972">
      <w:pPr>
        <w:rPr>
          <w:rFonts w:ascii="Times New Roman" w:hAnsi="Times New Roman"/>
        </w:rPr>
      </w:pPr>
    </w:p>
    <w:p w:rsidR="00093A20" w:rsidRPr="00B0005D" w:rsidRDefault="00093A20">
      <w:pPr>
        <w:rPr>
          <w:rFonts w:ascii="Times New Roman" w:hAnsi="Times New Roman"/>
          <w:sz w:val="28"/>
          <w:szCs w:val="28"/>
        </w:rPr>
        <w:sectPr w:rsidR="00093A20" w:rsidRPr="00B0005D" w:rsidSect="00603A20">
          <w:headerReference w:type="default" r:id="rId10"/>
          <w:pgSz w:w="11906" w:h="16838"/>
          <w:pgMar w:top="1134" w:right="567" w:bottom="1134" w:left="1701" w:header="425" w:footer="709" w:gutter="0"/>
          <w:pgNumType w:start="1"/>
          <w:cols w:space="708"/>
          <w:titlePg/>
          <w:docGrid w:linePitch="381"/>
        </w:sectPr>
      </w:pPr>
    </w:p>
    <w:p w:rsidR="00093A20" w:rsidRPr="00B0005D" w:rsidRDefault="00093A20" w:rsidP="002D5972">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06472B">
      <w:pPr>
        <w:ind w:left="5897"/>
        <w:rPr>
          <w:rFonts w:ascii="Times New Roman" w:hAnsi="Times New Roman"/>
          <w:lang w:eastAsia="uk-UA"/>
        </w:rPr>
      </w:pPr>
      <w:r w:rsidRPr="00B0005D">
        <w:rPr>
          <w:rFonts w:ascii="Times New Roman" w:hAnsi="Times New Roman"/>
          <w:lang w:eastAsia="uk-UA"/>
        </w:rPr>
        <w:t xml:space="preserve">Розпорядження голови </w:t>
      </w:r>
      <w:r>
        <w:rPr>
          <w:rFonts w:ascii="Times New Roman" w:hAnsi="Times New Roman"/>
          <w:lang w:eastAsia="uk-UA"/>
        </w:rPr>
        <w:t xml:space="preserve"> </w:t>
      </w:r>
      <w:r w:rsidRPr="00B0005D">
        <w:rPr>
          <w:rFonts w:ascii="Times New Roman" w:hAnsi="Times New Roman"/>
          <w:lang w:eastAsia="uk-UA"/>
        </w:rPr>
        <w:t>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2D5972">
      <w:pPr>
        <w:spacing w:line="360" w:lineRule="auto"/>
        <w:jc w:val="center"/>
        <w:rPr>
          <w:rFonts w:ascii="Times New Roman" w:hAnsi="Times New Roman"/>
          <w:b/>
          <w:sz w:val="20"/>
          <w:lang w:eastAsia="uk-UA"/>
        </w:rPr>
      </w:pPr>
    </w:p>
    <w:p w:rsidR="00093A20" w:rsidRPr="00B0005D" w:rsidRDefault="00093A20" w:rsidP="002D5972">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2D5972">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2D5972">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2D5972">
      <w:pPr>
        <w:jc w:val="center"/>
        <w:rPr>
          <w:rFonts w:ascii="Times New Roman" w:hAnsi="Times New Roman"/>
          <w:b/>
          <w:sz w:val="10"/>
          <w:szCs w:val="10"/>
          <w:lang w:val="ru-RU" w:eastAsia="uk-UA"/>
        </w:rPr>
      </w:pPr>
    </w:p>
    <w:p w:rsidR="00093A20" w:rsidRPr="00B0005D" w:rsidRDefault="00093A20" w:rsidP="002D5972">
      <w:pPr>
        <w:jc w:val="center"/>
        <w:rPr>
          <w:rFonts w:ascii="Times New Roman" w:hAnsi="Times New Roman"/>
          <w:sz w:val="24"/>
          <w:lang w:eastAsia="uk-UA"/>
        </w:rPr>
      </w:pPr>
      <w:r w:rsidRPr="00B0005D">
        <w:rPr>
          <w:rFonts w:ascii="Times New Roman" w:hAnsi="Times New Roman"/>
          <w:sz w:val="24"/>
          <w:lang w:eastAsia="uk-UA"/>
        </w:rPr>
        <w:t>надання адміністративної послуги:</w:t>
      </w:r>
    </w:p>
    <w:p w:rsidR="00093A20" w:rsidRPr="00B0005D" w:rsidRDefault="00093A20" w:rsidP="002D5972">
      <w:pPr>
        <w:jc w:val="center"/>
        <w:rPr>
          <w:rFonts w:ascii="Times New Roman" w:hAnsi="Times New Roman"/>
          <w:b/>
          <w:u w:val="single"/>
          <w:lang w:eastAsia="uk-UA"/>
        </w:rPr>
      </w:pPr>
      <w:r w:rsidRPr="00B0005D">
        <w:rPr>
          <w:rFonts w:ascii="Times New Roman" w:hAnsi="Times New Roman"/>
          <w:b/>
          <w:u w:val="single"/>
          <w:lang w:eastAsia="uk-UA"/>
        </w:rPr>
        <w:t>Державна реєстрація створення юридичної особи</w:t>
      </w:r>
    </w:p>
    <w:p w:rsidR="00093A20" w:rsidRPr="00B0005D" w:rsidRDefault="00093A20" w:rsidP="002D5972">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2D5972">
      <w:pPr>
        <w:jc w:val="center"/>
        <w:rPr>
          <w:rFonts w:ascii="Times New Roman" w:hAnsi="Times New Roman"/>
          <w:color w:val="00B050"/>
          <w:sz w:val="10"/>
          <w:szCs w:val="10"/>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5"/>
        <w:gridCol w:w="3460"/>
        <w:gridCol w:w="2126"/>
        <w:gridCol w:w="2267"/>
        <w:gridCol w:w="1900"/>
      </w:tblGrid>
      <w:tr w:rsidR="00093A20" w:rsidRPr="00B0005D" w:rsidTr="00F76235">
        <w:tc>
          <w:tcPr>
            <w:tcW w:w="3462" w:type="dxa"/>
            <w:gridSpan w:val="2"/>
          </w:tcPr>
          <w:p w:rsidR="00093A20" w:rsidRPr="00B0005D" w:rsidRDefault="00093A20" w:rsidP="00F76235">
            <w:pPr>
              <w:jc w:val="center"/>
              <w:rPr>
                <w:rFonts w:ascii="Times New Roman" w:hAnsi="Times New Roman"/>
                <w:sz w:val="24"/>
                <w:szCs w:val="24"/>
                <w:lang w:eastAsia="uk-UA"/>
              </w:rPr>
            </w:pPr>
            <w:bookmarkStart w:id="27" w:name="n28"/>
            <w:bookmarkEnd w:id="27"/>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gridSpan w:val="2"/>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65"/>
        </w:trPr>
        <w:tc>
          <w:tcPr>
            <w:tcW w:w="3462" w:type="dxa"/>
            <w:gridSpan w:val="2"/>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1.Прийом документів</w:t>
            </w:r>
            <w:r w:rsidRPr="00B0005D">
              <w:rPr>
                <w:rFonts w:ascii="Times New Roman" w:hAnsi="Times New Roman"/>
                <w:sz w:val="24"/>
                <w:szCs w:val="24"/>
                <w:lang w:val="ru-RU" w:eastAsia="uk-UA"/>
              </w:rPr>
              <w:t xml:space="preserve"> </w:t>
            </w:r>
            <w:r w:rsidRPr="00B0005D">
              <w:rPr>
                <w:rFonts w:ascii="Times New Roman" w:hAnsi="Times New Roman"/>
                <w:sz w:val="24"/>
                <w:szCs w:val="24"/>
                <w:lang w:eastAsia="uk-UA"/>
              </w:rPr>
              <w:t xml:space="preserve">та видача заявнику опису документів з відміткою про дату </w:t>
            </w:r>
            <w:r w:rsidRPr="00B0005D">
              <w:rPr>
                <w:rFonts w:ascii="Times New Roman" w:hAnsi="Times New Roman"/>
                <w:color w:val="000000"/>
                <w:sz w:val="24"/>
                <w:szCs w:val="24"/>
                <w:shd w:val="clear" w:color="auto" w:fill="FFFFFF"/>
              </w:rPr>
              <w:t>отримання</w:t>
            </w:r>
            <w:r w:rsidRPr="00B0005D">
              <w:rPr>
                <w:rFonts w:ascii="Times New Roman" w:hAnsi="Times New Roman"/>
                <w:color w:val="000000"/>
                <w:sz w:val="24"/>
                <w:szCs w:val="24"/>
                <w:shd w:val="clear" w:color="auto" w:fill="FFFFFF"/>
                <w:lang w:val="ru-RU"/>
              </w:rPr>
              <w:t xml:space="preserve"> </w:t>
            </w:r>
            <w:r w:rsidRPr="00B0005D">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gridSpan w:val="2"/>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gridSpan w:val="2"/>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gridSpan w:val="2"/>
          </w:tcPr>
          <w:p w:rsidR="00093A20" w:rsidRPr="00B0005D" w:rsidRDefault="00093A20" w:rsidP="00F76235">
            <w:pPr>
              <w:spacing w:before="100" w:beforeAutospacing="1" w:after="100" w:afterAutospacing="1"/>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gridSpan w:val="2"/>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gridBefore w:val="1"/>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gridBefore w:val="1"/>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gridBefore w:val="1"/>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gridBefore w:val="1"/>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gridBefore w:val="1"/>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2D5972">
      <w:pPr>
        <w:ind w:firstLine="555"/>
        <w:rPr>
          <w:rFonts w:ascii="Times New Roman" w:hAnsi="Times New Roman"/>
          <w:sz w:val="20"/>
        </w:rPr>
      </w:pPr>
      <w:bookmarkStart w:id="28" w:name="n29"/>
      <w:bookmarkEnd w:id="28"/>
      <w:r w:rsidRPr="00B0005D">
        <w:rPr>
          <w:rFonts w:ascii="Times New Roman" w:hAnsi="Times New Roman"/>
          <w:sz w:val="24"/>
          <w:szCs w:val="24"/>
        </w:rPr>
        <w:t xml:space="preserve"> </w:t>
      </w: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2D5972">
      <w:pPr>
        <w:rPr>
          <w:rFonts w:ascii="Times New Roman" w:hAnsi="Times New Roman"/>
          <w:sz w:val="24"/>
          <w:szCs w:val="24"/>
        </w:rPr>
      </w:pPr>
    </w:p>
    <w:p w:rsidR="00093A20" w:rsidRPr="00B0005D" w:rsidRDefault="00093A20" w:rsidP="002D5972">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2D5972">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2D5972">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2D5972">
      <w:pPr>
        <w:rPr>
          <w:rFonts w:ascii="Times New Roman" w:hAnsi="Times New Roman"/>
          <w:b/>
          <w:sz w:val="24"/>
          <w:szCs w:val="24"/>
        </w:rPr>
        <w:sectPr w:rsidR="00093A20" w:rsidRPr="00B0005D" w:rsidSect="00603A20">
          <w:headerReference w:type="even" r:id="rId11"/>
          <w:headerReference w:type="default" r:id="rId12"/>
          <w:footerReference w:type="even" r:id="rId13"/>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06472B">
      <w:pPr>
        <w:ind w:left="5897"/>
        <w:rPr>
          <w:rFonts w:ascii="Times New Roman" w:hAnsi="Times New Roman"/>
          <w:lang w:eastAsia="uk-UA"/>
        </w:rPr>
      </w:pPr>
      <w:r w:rsidRPr="00B0005D">
        <w:rPr>
          <w:rFonts w:ascii="Times New Roman" w:hAnsi="Times New Roman"/>
          <w:lang w:eastAsia="uk-UA"/>
        </w:rPr>
        <w:t>Розпорядження голови Роменської</w:t>
      </w:r>
      <w:r>
        <w:rPr>
          <w:rFonts w:ascii="Times New Roman" w:hAnsi="Times New Roman"/>
          <w:lang w:eastAsia="uk-UA"/>
        </w:rPr>
        <w:t xml:space="preserve"> </w:t>
      </w:r>
      <w:r w:rsidRPr="00B0005D">
        <w:rPr>
          <w:rFonts w:ascii="Times New Roman" w:hAnsi="Times New Roman"/>
          <w:lang w:eastAsia="uk-UA"/>
        </w:rPr>
        <w:t>районної 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tabs>
          <w:tab w:val="left" w:pos="7290"/>
        </w:tabs>
        <w:jc w:val="center"/>
        <w:rPr>
          <w:rFonts w:ascii="Times New Roman" w:hAnsi="Times New Roman"/>
          <w:b/>
          <w:sz w:val="24"/>
          <w:szCs w:val="24"/>
          <w:lang w:eastAsia="uk-UA"/>
        </w:rPr>
      </w:pPr>
    </w:p>
    <w:p w:rsidR="00093A20" w:rsidRPr="00B0005D" w:rsidRDefault="00093A20" w:rsidP="00F76235">
      <w:pPr>
        <w:tabs>
          <w:tab w:val="left" w:pos="7290"/>
        </w:tabs>
        <w:jc w:val="center"/>
        <w:rPr>
          <w:rFonts w:ascii="Times New Roman" w:hAnsi="Times New Roman"/>
          <w:b/>
          <w:lang w:eastAsia="uk-UA"/>
        </w:rPr>
      </w:pPr>
      <w:r w:rsidRPr="00B0005D">
        <w:rPr>
          <w:rFonts w:ascii="Times New Roman" w:hAnsi="Times New Roman"/>
          <w:b/>
          <w:lang w:eastAsia="uk-UA"/>
        </w:rPr>
        <w:t>ІНФОРМАЦІЙНА КАРТКА</w:t>
      </w:r>
    </w:p>
    <w:p w:rsidR="00093A20" w:rsidRPr="00B0005D" w:rsidRDefault="00093A20" w:rsidP="00F76235">
      <w:pPr>
        <w:tabs>
          <w:tab w:val="left" w:pos="3969"/>
        </w:tabs>
        <w:ind w:right="-142"/>
        <w:jc w:val="center"/>
        <w:rPr>
          <w:rFonts w:ascii="Times New Roman" w:hAnsi="Times New Roman"/>
          <w:b/>
          <w:lang w:eastAsia="uk-UA"/>
        </w:rPr>
      </w:pPr>
      <w:r w:rsidRPr="00B0005D">
        <w:rPr>
          <w:rFonts w:ascii="Times New Roman" w:hAnsi="Times New Roman"/>
          <w:b/>
          <w:lang w:eastAsia="uk-UA"/>
        </w:rPr>
        <w:t>адміністративної послуги з державної реєстрації переходу юридичної особи з модельного статуту на діяльність на підставі власного установчого документа (крім громадського формування)</w:t>
      </w:r>
    </w:p>
    <w:p w:rsidR="00093A20" w:rsidRPr="00B0005D" w:rsidRDefault="00093A20" w:rsidP="00F76235">
      <w:pPr>
        <w:jc w:val="center"/>
        <w:rPr>
          <w:rFonts w:ascii="Times New Roman" w:hAnsi="Times New Roman"/>
          <w:b/>
          <w:u w:val="single"/>
          <w:lang w:eastAsia="uk-UA"/>
        </w:rPr>
      </w:pP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sz w:val="20"/>
          <w:lang w:eastAsia="uk-UA"/>
        </w:rPr>
      </w:pPr>
    </w:p>
    <w:tbl>
      <w:tblPr>
        <w:tblW w:w="5046"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60"/>
        <w:gridCol w:w="2616"/>
        <w:gridCol w:w="6864"/>
        <w:gridCol w:w="8"/>
      </w:tblGrid>
      <w:tr w:rsidR="00093A20" w:rsidRPr="00B0005D" w:rsidTr="0006472B">
        <w:trPr>
          <w:gridAfter w:val="1"/>
          <w:wAfter w:w="4" w:type="pct"/>
        </w:trPr>
        <w:tc>
          <w:tcPr>
            <w:tcW w:w="4996"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06472B">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3"/>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3"/>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06472B">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3"/>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3"/>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3"/>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3"/>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F76235">
            <w:pPr>
              <w:ind w:firstLine="153"/>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3"/>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3"/>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3"/>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3"/>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06472B">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14"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15"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06472B">
        <w:trPr>
          <w:gridAfter w:val="1"/>
          <w:wAfter w:w="4" w:type="pct"/>
        </w:trPr>
        <w:tc>
          <w:tcPr>
            <w:tcW w:w="4996"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2D39DE">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2D39DE">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2D39DE">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5"/>
              </w:numPr>
              <w:ind w:left="0" w:firstLine="357"/>
              <w:rPr>
                <w:rFonts w:eastAsia="Batang"/>
                <w:sz w:val="24"/>
                <w:szCs w:val="24"/>
              </w:rPr>
            </w:pPr>
            <w:r w:rsidRPr="00B0005D">
              <w:rPr>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093A20" w:rsidRPr="00B0005D" w:rsidRDefault="00093A20" w:rsidP="00F76235">
            <w:pPr>
              <w:pStyle w:val="ListParagraph"/>
              <w:numPr>
                <w:ilvl w:val="0"/>
                <w:numId w:val="5"/>
              </w:numPr>
              <w:ind w:left="0" w:firstLine="357"/>
              <w:rPr>
                <w:sz w:val="24"/>
                <w:szCs w:val="24"/>
              </w:rPr>
            </w:pPr>
            <w:r w:rsidRPr="00B0005D">
              <w:rPr>
                <w:sz w:val="24"/>
                <w:szCs w:val="24"/>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F76235">
            <w:pPr>
              <w:pStyle w:val="ListParagraph"/>
              <w:numPr>
                <w:ilvl w:val="0"/>
                <w:numId w:val="5"/>
              </w:numPr>
              <w:ind w:left="0" w:firstLine="357"/>
              <w:rPr>
                <w:lang w:eastAsia="uk-UA"/>
              </w:rPr>
            </w:pPr>
            <w:r w:rsidRPr="00B0005D">
              <w:rPr>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093A20" w:rsidRPr="00B0005D" w:rsidTr="0006472B">
        <w:trPr>
          <w:gridAfter w:val="1"/>
          <w:wAfter w:w="4" w:type="pct"/>
        </w:trPr>
        <w:tc>
          <w:tcPr>
            <w:tcW w:w="4996"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2D39DE">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69"/>
              <w:rPr>
                <w:rFonts w:ascii="Times New Roman" w:hAnsi="Times New Roman"/>
                <w:sz w:val="24"/>
                <w:szCs w:val="24"/>
                <w:lang w:eastAsia="uk-UA"/>
              </w:rPr>
            </w:pPr>
            <w:r w:rsidRPr="00B0005D">
              <w:rPr>
                <w:rFonts w:ascii="Times New Roman" w:hAnsi="Times New Roman"/>
                <w:sz w:val="24"/>
                <w:szCs w:val="24"/>
              </w:rPr>
              <w:t xml:space="preserve">Звернення уповноваженого представника юридичної особи  </w:t>
            </w:r>
            <w:r w:rsidRPr="00B0005D">
              <w:rPr>
                <w:rFonts w:ascii="Times New Roman" w:hAnsi="Times New Roman"/>
                <w:sz w:val="24"/>
                <w:szCs w:val="24"/>
                <w:lang w:eastAsia="uk-UA"/>
              </w:rPr>
              <w:t>(далі – заявник)</w:t>
            </w:r>
          </w:p>
        </w:tc>
      </w:tr>
      <w:tr w:rsidR="00093A20" w:rsidRPr="00B0005D" w:rsidTr="002D39DE">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06472B">
            <w:pPr>
              <w:pStyle w:val="ListParagraph"/>
              <w:numPr>
                <w:ilvl w:val="0"/>
                <w:numId w:val="6"/>
              </w:numPr>
              <w:ind w:left="0" w:firstLine="357"/>
              <w:rPr>
                <w:sz w:val="24"/>
                <w:szCs w:val="24"/>
                <w:lang w:eastAsia="uk-UA"/>
              </w:rPr>
            </w:pPr>
            <w:bookmarkStart w:id="29" w:name="n550"/>
            <w:bookmarkEnd w:id="29"/>
            <w:r w:rsidRPr="00B0005D">
              <w:rPr>
                <w:sz w:val="24"/>
                <w:szCs w:val="24"/>
                <w:lang w:eastAsia="uk-UA"/>
              </w:rPr>
              <w:t>Заява про державну реєстрацію переходу з модельного статуту на діяльність на підставі власного установчого документа;</w:t>
            </w:r>
          </w:p>
          <w:p w:rsidR="00093A20" w:rsidRPr="00B0005D" w:rsidRDefault="00093A20" w:rsidP="0006472B">
            <w:pPr>
              <w:pStyle w:val="ListParagraph"/>
              <w:numPr>
                <w:ilvl w:val="0"/>
                <w:numId w:val="6"/>
              </w:numPr>
              <w:ind w:left="0" w:firstLine="357"/>
              <w:rPr>
                <w:sz w:val="24"/>
                <w:szCs w:val="24"/>
                <w:lang w:eastAsia="uk-UA"/>
              </w:rPr>
            </w:pPr>
            <w:r w:rsidRPr="00B0005D">
              <w:rPr>
                <w:sz w:val="24"/>
                <w:szCs w:val="24"/>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w:t>
            </w:r>
          </w:p>
          <w:p w:rsidR="00093A20" w:rsidRPr="00B0005D" w:rsidRDefault="00093A20" w:rsidP="0006472B">
            <w:pPr>
              <w:pStyle w:val="ListParagraph"/>
              <w:numPr>
                <w:ilvl w:val="0"/>
                <w:numId w:val="6"/>
              </w:numPr>
              <w:ind w:left="0" w:firstLine="357"/>
              <w:rPr>
                <w:sz w:val="24"/>
                <w:szCs w:val="24"/>
                <w:lang w:eastAsia="uk-UA"/>
              </w:rPr>
            </w:pPr>
            <w:r w:rsidRPr="00B0005D">
              <w:rPr>
                <w:sz w:val="24"/>
                <w:szCs w:val="24"/>
                <w:lang w:eastAsia="uk-UA"/>
              </w:rPr>
              <w:t>Установчий документ юридичної особи;</w:t>
            </w:r>
          </w:p>
          <w:p w:rsidR="00093A20" w:rsidRPr="00B0005D" w:rsidRDefault="00093A20" w:rsidP="0006472B">
            <w:pPr>
              <w:pStyle w:val="ListParagraph"/>
              <w:numPr>
                <w:ilvl w:val="0"/>
                <w:numId w:val="6"/>
              </w:numPr>
              <w:ind w:left="0" w:firstLine="357"/>
              <w:rPr>
                <w:sz w:val="24"/>
                <w:szCs w:val="24"/>
                <w:lang w:eastAsia="uk-UA"/>
              </w:rPr>
            </w:pPr>
            <w:r w:rsidRPr="00B0005D">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093A20" w:rsidRPr="00B0005D" w:rsidRDefault="00093A20" w:rsidP="0006472B">
            <w:pPr>
              <w:ind w:firstLine="217"/>
              <w:jc w:val="both"/>
              <w:rPr>
                <w:rFonts w:ascii="Times New Roman" w:hAnsi="Times New Roman"/>
                <w:sz w:val="24"/>
                <w:szCs w:val="24"/>
                <w:lang w:eastAsia="uk-UA"/>
              </w:rPr>
            </w:pPr>
            <w:r w:rsidRPr="00B0005D">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B0005D" w:rsidRDefault="00093A20" w:rsidP="0006472B">
            <w:pPr>
              <w:ind w:firstLine="217"/>
              <w:jc w:val="both"/>
              <w:rPr>
                <w:rFonts w:ascii="Times New Roman" w:hAnsi="Times New Roman"/>
                <w:sz w:val="24"/>
                <w:szCs w:val="24"/>
                <w:lang w:eastAsia="uk-UA"/>
              </w:rPr>
            </w:pPr>
            <w:r w:rsidRPr="00B0005D">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2D39DE">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rPr>
              <w:t xml:space="preserve">2. В </w:t>
            </w:r>
            <w:r w:rsidRPr="00B0005D">
              <w:rPr>
                <w:rFonts w:ascii="Times New Roman" w:hAnsi="Times New Roman"/>
                <w:sz w:val="24"/>
                <w:szCs w:val="24"/>
                <w:lang w:eastAsia="uk-UA"/>
              </w:rPr>
              <w:t>електронній формі д</w:t>
            </w:r>
            <w:r w:rsidRPr="00B0005D">
              <w:rPr>
                <w:rFonts w:ascii="Times New Roman" w:hAnsi="Times New Roman"/>
                <w:sz w:val="24"/>
                <w:szCs w:val="24"/>
              </w:rPr>
              <w:t>окументи</w:t>
            </w:r>
            <w:r w:rsidRPr="00B0005D">
              <w:rPr>
                <w:rFonts w:ascii="Times New Roman" w:hAnsi="Times New Roman"/>
                <w:sz w:val="24"/>
                <w:szCs w:val="24"/>
                <w:lang w:eastAsia="uk-UA"/>
              </w:rPr>
              <w:t xml:space="preserve"> подаються </w:t>
            </w:r>
            <w:r w:rsidRPr="00B0005D">
              <w:rPr>
                <w:rFonts w:ascii="Times New Roman" w:hAnsi="Times New Roman"/>
                <w:sz w:val="24"/>
                <w:szCs w:val="24"/>
              </w:rPr>
              <w:t>через портал електронних сервісів</w:t>
            </w:r>
          </w:p>
        </w:tc>
      </w:tr>
      <w:tr w:rsidR="00093A20" w:rsidRPr="00B0005D" w:rsidTr="002D39DE">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Безоплатно</w:t>
            </w:r>
          </w:p>
        </w:tc>
      </w:tr>
      <w:tr w:rsidR="00093A20" w:rsidRPr="00B0005D" w:rsidTr="002D39DE">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2D39DE">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7"/>
              </w:numPr>
              <w:tabs>
                <w:tab w:val="left" w:pos="-67"/>
              </w:tabs>
              <w:ind w:left="0" w:firstLine="357"/>
              <w:rPr>
                <w:sz w:val="24"/>
                <w:szCs w:val="24"/>
                <w:lang w:eastAsia="uk-UA"/>
              </w:rPr>
            </w:pPr>
            <w:r w:rsidRPr="00B0005D">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F76235">
            <w:pPr>
              <w:pStyle w:val="ListParagraph"/>
              <w:numPr>
                <w:ilvl w:val="0"/>
                <w:numId w:val="7"/>
              </w:numPr>
              <w:tabs>
                <w:tab w:val="left" w:pos="-67"/>
              </w:tabs>
              <w:ind w:left="0" w:firstLine="357"/>
              <w:rPr>
                <w:sz w:val="24"/>
                <w:szCs w:val="24"/>
                <w:lang w:eastAsia="uk-UA"/>
              </w:rPr>
            </w:pPr>
            <w:r w:rsidRPr="00B0005D">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7"/>
              </w:numPr>
              <w:tabs>
                <w:tab w:val="left" w:pos="-67"/>
              </w:tabs>
              <w:ind w:left="0" w:firstLine="357"/>
              <w:rPr>
                <w:sz w:val="24"/>
                <w:szCs w:val="24"/>
                <w:lang w:eastAsia="uk-UA"/>
              </w:rPr>
            </w:pPr>
            <w:r w:rsidRPr="00B000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7"/>
              </w:numPr>
              <w:tabs>
                <w:tab w:val="left" w:pos="-67"/>
              </w:tabs>
              <w:ind w:left="0" w:firstLine="357"/>
              <w:rPr>
                <w:sz w:val="24"/>
                <w:szCs w:val="24"/>
                <w:lang w:eastAsia="uk-UA"/>
              </w:rPr>
            </w:pPr>
            <w:r w:rsidRPr="00B0005D">
              <w:rPr>
                <w:sz w:val="24"/>
                <w:szCs w:val="24"/>
                <w:lang w:eastAsia="uk-UA"/>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w:t>
            </w:r>
            <w:r w:rsidRPr="00B0005D">
              <w:rPr>
                <w:sz w:val="24"/>
                <w:szCs w:val="24"/>
                <w:lang w:eastAsia="uk-UA"/>
              </w:rPr>
              <w:br/>
              <w:t>осіб – підприємців та громадських формувань;</w:t>
            </w:r>
          </w:p>
          <w:p w:rsidR="00093A20" w:rsidRPr="00B0005D" w:rsidRDefault="00093A20" w:rsidP="00F76235">
            <w:pPr>
              <w:pStyle w:val="ListParagraph"/>
              <w:numPr>
                <w:ilvl w:val="0"/>
                <w:numId w:val="7"/>
              </w:numPr>
              <w:tabs>
                <w:tab w:val="left" w:pos="-67"/>
              </w:tabs>
              <w:ind w:left="0" w:firstLine="357"/>
              <w:rPr>
                <w:sz w:val="24"/>
                <w:szCs w:val="24"/>
                <w:lang w:eastAsia="uk-UA"/>
              </w:rPr>
            </w:pPr>
            <w:r w:rsidRPr="00B0005D">
              <w:rPr>
                <w:sz w:val="24"/>
                <w:szCs w:val="24"/>
                <w:lang w:eastAsia="uk-UA"/>
              </w:rPr>
              <w:t>Подання документів з порушенням встановленого законодавством строку для їх подання</w:t>
            </w:r>
          </w:p>
        </w:tc>
      </w:tr>
      <w:tr w:rsidR="00093A20" w:rsidRPr="00B0005D" w:rsidTr="002D39DE">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державній реєстрації</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8"/>
              </w:numPr>
              <w:tabs>
                <w:tab w:val="left" w:pos="746"/>
              </w:tabs>
              <w:ind w:left="0" w:firstLine="357"/>
              <w:rPr>
                <w:sz w:val="24"/>
                <w:szCs w:val="24"/>
                <w:lang w:eastAsia="uk-UA"/>
              </w:rPr>
            </w:pPr>
            <w:r w:rsidRPr="00B0005D">
              <w:rPr>
                <w:sz w:val="24"/>
                <w:szCs w:val="24"/>
                <w:lang w:eastAsia="uk-UA"/>
              </w:rPr>
              <w:t>Документи подано особою, яка не має на це повноважень;</w:t>
            </w:r>
          </w:p>
          <w:p w:rsidR="00093A20" w:rsidRPr="00B0005D" w:rsidRDefault="00093A20" w:rsidP="00F76235">
            <w:pPr>
              <w:pStyle w:val="ListParagraph"/>
              <w:numPr>
                <w:ilvl w:val="0"/>
                <w:numId w:val="8"/>
              </w:numPr>
              <w:tabs>
                <w:tab w:val="left" w:pos="746"/>
              </w:tabs>
              <w:ind w:left="0" w:firstLine="357"/>
              <w:rPr>
                <w:sz w:val="24"/>
                <w:szCs w:val="24"/>
                <w:lang w:eastAsia="uk-UA"/>
              </w:rPr>
            </w:pPr>
            <w:r w:rsidRPr="00B0005D">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093A20" w:rsidRPr="00B0005D" w:rsidRDefault="00093A20" w:rsidP="00F76235">
            <w:pPr>
              <w:pStyle w:val="ListParagraph"/>
              <w:numPr>
                <w:ilvl w:val="0"/>
                <w:numId w:val="8"/>
              </w:numPr>
              <w:tabs>
                <w:tab w:val="left" w:pos="746"/>
              </w:tabs>
              <w:ind w:left="0" w:firstLine="357"/>
              <w:rPr>
                <w:sz w:val="24"/>
                <w:szCs w:val="24"/>
                <w:lang w:eastAsia="uk-UA"/>
              </w:rPr>
            </w:pPr>
            <w:r w:rsidRPr="00B0005D">
              <w:rPr>
                <w:sz w:val="24"/>
                <w:szCs w:val="24"/>
                <w:lang w:eastAsia="uk-UA"/>
              </w:rPr>
              <w:t>Не усунуто підстави для зупинення розгляду документів протягом встановленого строку;</w:t>
            </w:r>
          </w:p>
          <w:p w:rsidR="00093A20" w:rsidRPr="00B0005D" w:rsidRDefault="00093A20" w:rsidP="00F76235">
            <w:pPr>
              <w:pStyle w:val="ListParagraph"/>
              <w:numPr>
                <w:ilvl w:val="0"/>
                <w:numId w:val="8"/>
              </w:numPr>
              <w:tabs>
                <w:tab w:val="left" w:pos="746"/>
              </w:tabs>
              <w:ind w:left="0" w:firstLine="357"/>
              <w:rPr>
                <w:sz w:val="24"/>
                <w:szCs w:val="24"/>
                <w:lang w:eastAsia="uk-UA"/>
              </w:rPr>
            </w:pPr>
            <w:r w:rsidRPr="00B0005D">
              <w:rPr>
                <w:sz w:val="24"/>
                <w:szCs w:val="24"/>
                <w:lang w:eastAsia="uk-UA"/>
              </w:rPr>
              <w:t>Документи суперечать вимогам Конституції та законів України</w:t>
            </w:r>
          </w:p>
        </w:tc>
      </w:tr>
      <w:tr w:rsidR="00093A20" w:rsidRPr="00B0005D" w:rsidTr="002D39DE">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9"/>
              </w:numPr>
              <w:tabs>
                <w:tab w:val="left" w:pos="358"/>
                <w:tab w:val="left" w:pos="449"/>
              </w:tabs>
              <w:ind w:left="0" w:firstLine="357"/>
              <w:rPr>
                <w:sz w:val="24"/>
                <w:szCs w:val="24"/>
                <w:lang w:eastAsia="uk-UA"/>
              </w:rPr>
            </w:pPr>
            <w:r w:rsidRPr="00B0005D">
              <w:rPr>
                <w:sz w:val="24"/>
                <w:szCs w:val="24"/>
              </w:rPr>
              <w:t xml:space="preserve">Внесення відповідного запису до </w:t>
            </w:r>
            <w:r w:rsidRPr="00B0005D">
              <w:rPr>
                <w:sz w:val="24"/>
                <w:szCs w:val="24"/>
                <w:lang w:eastAsia="uk-UA"/>
              </w:rPr>
              <w:t>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9"/>
              </w:numPr>
              <w:tabs>
                <w:tab w:val="left" w:pos="358"/>
              </w:tabs>
              <w:ind w:left="0" w:firstLine="357"/>
              <w:rPr>
                <w:sz w:val="24"/>
                <w:szCs w:val="24"/>
                <w:lang w:eastAsia="uk-UA"/>
              </w:rPr>
            </w:pPr>
            <w:r w:rsidRPr="00B0005D">
              <w:rPr>
                <w:sz w:val="24"/>
                <w:szCs w:val="24"/>
              </w:rPr>
              <w:t xml:space="preserve">Виписка з </w:t>
            </w:r>
            <w:r w:rsidRPr="00B0005D">
              <w:rPr>
                <w:sz w:val="24"/>
                <w:szCs w:val="24"/>
                <w:lang w:eastAsia="uk-UA"/>
              </w:rPr>
              <w:t>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093A20" w:rsidRPr="00B0005D" w:rsidRDefault="00093A20" w:rsidP="00F76235">
            <w:pPr>
              <w:pStyle w:val="ListParagraph"/>
              <w:numPr>
                <w:ilvl w:val="0"/>
                <w:numId w:val="9"/>
              </w:numPr>
              <w:tabs>
                <w:tab w:val="left" w:pos="358"/>
              </w:tabs>
              <w:ind w:left="0" w:firstLine="357"/>
              <w:rPr>
                <w:sz w:val="24"/>
                <w:szCs w:val="24"/>
                <w:lang w:eastAsia="uk-UA"/>
              </w:rPr>
            </w:pPr>
            <w:r w:rsidRPr="00B0005D">
              <w:rPr>
                <w:sz w:val="24"/>
                <w:szCs w:val="24"/>
                <w:lang w:eastAsia="uk-UA"/>
              </w:rPr>
              <w:t>Установчий документ юридичної особи в електронній формі, виготовлений шляхом сканування;</w:t>
            </w:r>
          </w:p>
          <w:p w:rsidR="00093A20" w:rsidRPr="00B0005D" w:rsidRDefault="00093A20" w:rsidP="00F76235">
            <w:pPr>
              <w:pStyle w:val="ListParagraph"/>
              <w:numPr>
                <w:ilvl w:val="0"/>
                <w:numId w:val="9"/>
              </w:numPr>
              <w:tabs>
                <w:tab w:val="left" w:pos="358"/>
                <w:tab w:val="left" w:pos="449"/>
              </w:tabs>
              <w:ind w:left="0" w:firstLine="357"/>
              <w:rPr>
                <w:sz w:val="24"/>
                <w:szCs w:val="24"/>
                <w:lang w:eastAsia="uk-UA"/>
              </w:rPr>
            </w:pPr>
            <w:r w:rsidRPr="00B0005D">
              <w:rPr>
                <w:sz w:val="24"/>
                <w:szCs w:val="24"/>
                <w:lang w:eastAsia="uk-UA"/>
              </w:rPr>
              <w:t>Повідомлення про відмову у державній реєстрації із зазначенням виключного переліку підстав для відмови</w:t>
            </w:r>
          </w:p>
        </w:tc>
      </w:tr>
      <w:tr w:rsidR="00093A20" w:rsidRPr="00B0005D" w:rsidTr="002D39DE">
        <w:tc>
          <w:tcPr>
            <w:tcW w:w="18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15</w:t>
            </w:r>
          </w:p>
        </w:tc>
        <w:tc>
          <w:tcPr>
            <w:tcW w:w="132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48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 xml:space="preserve">Результати надання адміністративної послуги у сфері державної реєстрації (у тому числі виписка з </w:t>
            </w:r>
            <w:r w:rsidRPr="00B0005D">
              <w:rPr>
                <w:sz w:val="24"/>
                <w:szCs w:val="24"/>
                <w:lang w:eastAsia="uk-UA"/>
              </w:rPr>
              <w:t>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w:t>
            </w:r>
            <w:r w:rsidRPr="00B0005D">
              <w:rPr>
                <w:sz w:val="24"/>
                <w:szCs w:val="24"/>
              </w:rPr>
              <w:t xml:space="preserve"> 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sz w:val="24"/>
                <w:szCs w:val="24"/>
              </w:rPr>
            </w:pPr>
            <w:r w:rsidRPr="00B0005D">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93A20" w:rsidRPr="00B0005D" w:rsidRDefault="00093A20" w:rsidP="00F76235">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tabs>
          <w:tab w:val="left" w:pos="9564"/>
        </w:tabs>
        <w:ind w:left="-142"/>
        <w:rPr>
          <w:rFonts w:ascii="Times New Roman" w:hAnsi="Times New Roman"/>
          <w:sz w:val="6"/>
          <w:szCs w:val="6"/>
        </w:rPr>
      </w:pPr>
      <w:r w:rsidRPr="00B0005D">
        <w:rPr>
          <w:rFonts w:ascii="Times New Roman" w:hAnsi="Times New Roman"/>
          <w:sz w:val="6"/>
          <w:szCs w:val="6"/>
        </w:rPr>
        <w:t>________________________</w:t>
      </w:r>
    </w:p>
    <w:p w:rsidR="00093A20" w:rsidRPr="00B0005D" w:rsidRDefault="00093A20" w:rsidP="00F76235">
      <w:pPr>
        <w:tabs>
          <w:tab w:val="left" w:pos="9564"/>
        </w:tabs>
        <w:ind w:left="-142"/>
        <w:rPr>
          <w:rFonts w:ascii="Times New Roman" w:hAnsi="Times New Roman"/>
          <w:b/>
          <w:sz w:val="14"/>
          <w:szCs w:val="14"/>
        </w:rPr>
      </w:pPr>
      <w:r w:rsidRPr="00B0005D">
        <w:rPr>
          <w:rFonts w:ascii="Times New Roman" w:hAnsi="Times New Roman"/>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ind w:left="-142"/>
        <w:rPr>
          <w:rFonts w:ascii="Times New Roman" w:hAnsi="Times New Roman"/>
        </w:rPr>
      </w:pPr>
    </w:p>
    <w:p w:rsidR="00093A20" w:rsidRPr="00B0005D" w:rsidRDefault="00093A20" w:rsidP="0006472B">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06472B">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06472B">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ind w:hanging="284"/>
        <w:rPr>
          <w:rFonts w:ascii="Times New Roman" w:hAnsi="Times New Roman"/>
        </w:rPr>
      </w:pP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06472B">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b/>
          <w:sz w:val="10"/>
          <w:szCs w:val="10"/>
          <w:lang w:val="ru-RU" w:eastAsia="uk-UA"/>
        </w:rPr>
      </w:pPr>
    </w:p>
    <w:p w:rsidR="00093A20" w:rsidRPr="00B0005D" w:rsidRDefault="00093A20" w:rsidP="00F76235">
      <w:pPr>
        <w:jc w:val="center"/>
        <w:rPr>
          <w:rFonts w:ascii="Times New Roman" w:hAnsi="Times New Roman"/>
          <w:sz w:val="24"/>
          <w:lang w:eastAsia="uk-UA"/>
        </w:rPr>
      </w:pPr>
      <w:r w:rsidRPr="00B0005D">
        <w:rPr>
          <w:rFonts w:ascii="Times New Roman" w:hAnsi="Times New Roman"/>
          <w:sz w:val="24"/>
          <w:lang w:eastAsia="uk-UA"/>
        </w:rPr>
        <w:t>надання адміністративної послуги:</w:t>
      </w:r>
    </w:p>
    <w:p w:rsidR="00093A20" w:rsidRPr="00B0005D" w:rsidRDefault="00093A20" w:rsidP="00F76235">
      <w:pPr>
        <w:jc w:val="center"/>
        <w:rPr>
          <w:rFonts w:ascii="Times New Roman" w:hAnsi="Times New Roman"/>
          <w:b/>
          <w:color w:val="000000"/>
          <w:u w:val="single"/>
          <w:shd w:val="clear" w:color="auto" w:fill="FFFFFF"/>
          <w:lang w:val="ru-RU"/>
        </w:rPr>
      </w:pPr>
      <w:r w:rsidRPr="00B0005D">
        <w:rPr>
          <w:rFonts w:ascii="Times New Roman" w:hAnsi="Times New Roman"/>
          <w:b/>
          <w:u w:val="single"/>
          <w:lang w:eastAsia="uk-UA"/>
        </w:rPr>
        <w:t>Перехід юридичної особи з модельного статуту на діяльність на підставі власного установчого документа (крі</w:t>
      </w:r>
      <w:r w:rsidRPr="00B0005D">
        <w:rPr>
          <w:rFonts w:ascii="Times New Roman" w:hAnsi="Times New Roman"/>
          <w:b/>
          <w:u w:val="single"/>
          <w:lang w:val="ru-RU" w:eastAsia="uk-UA"/>
        </w:rPr>
        <w:t>м</w:t>
      </w:r>
      <w:r w:rsidRPr="00B0005D">
        <w:rPr>
          <w:rFonts w:ascii="Times New Roman" w:hAnsi="Times New Roman"/>
          <w:b/>
          <w:u w:val="single"/>
          <w:lang w:eastAsia="uk-UA"/>
        </w:rPr>
        <w:t xml:space="preserve"> громадського формування)</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65"/>
        </w:trPr>
        <w:tc>
          <w:tcPr>
            <w:tcW w:w="346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1.Прийом документів</w:t>
            </w:r>
            <w:r w:rsidRPr="00B0005D">
              <w:rPr>
                <w:rFonts w:ascii="Times New Roman" w:hAnsi="Times New Roman"/>
                <w:sz w:val="24"/>
                <w:szCs w:val="24"/>
                <w:lang w:val="ru-RU" w:eastAsia="uk-UA"/>
              </w:rPr>
              <w:t xml:space="preserve"> </w:t>
            </w:r>
            <w:r w:rsidRPr="00B0005D">
              <w:rPr>
                <w:rFonts w:ascii="Times New Roman" w:hAnsi="Times New Roman"/>
                <w:sz w:val="24"/>
                <w:szCs w:val="24"/>
                <w:lang w:eastAsia="uk-UA"/>
              </w:rPr>
              <w:t xml:space="preserve">та видача заявнику опису документів з відміткою про дату </w:t>
            </w:r>
            <w:r w:rsidRPr="00B0005D">
              <w:rPr>
                <w:rFonts w:ascii="Times New Roman" w:hAnsi="Times New Roman"/>
                <w:color w:val="000000"/>
                <w:sz w:val="24"/>
                <w:szCs w:val="24"/>
                <w:shd w:val="clear" w:color="auto" w:fill="FFFFFF"/>
              </w:rPr>
              <w:t>отримання</w:t>
            </w:r>
            <w:r w:rsidRPr="00B0005D">
              <w:rPr>
                <w:rFonts w:ascii="Times New Roman" w:hAnsi="Times New Roman"/>
                <w:color w:val="000000"/>
                <w:sz w:val="24"/>
                <w:szCs w:val="24"/>
                <w:shd w:val="clear" w:color="auto" w:fill="FFFFFF"/>
                <w:lang w:val="ru-RU"/>
              </w:rPr>
              <w:t xml:space="preserve"> </w:t>
            </w:r>
            <w:r w:rsidRPr="00B0005D">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b/>
          <w:sz w:val="24"/>
          <w:szCs w:val="24"/>
        </w:rPr>
      </w:pPr>
    </w:p>
    <w:p w:rsidR="00093A20" w:rsidRPr="00B0005D" w:rsidRDefault="00093A20" w:rsidP="00F76235">
      <w:pPr>
        <w:tabs>
          <w:tab w:val="left" w:pos="7050"/>
        </w:tabs>
        <w:rPr>
          <w:rFonts w:ascii="Times New Roman" w:hAnsi="Times New Roman"/>
          <w:sz w:val="2"/>
          <w:szCs w:val="2"/>
        </w:rPr>
      </w:pPr>
      <w:r w:rsidRPr="00B0005D">
        <w:rPr>
          <w:rFonts w:ascii="Times New Roman" w:hAnsi="Times New Roman"/>
          <w:sz w:val="2"/>
          <w:szCs w:val="2"/>
        </w:rPr>
        <w:tab/>
      </w: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6403B4">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ind w:left="-567"/>
        <w:jc w:val="center"/>
        <w:rPr>
          <w:rFonts w:ascii="Times New Roman" w:hAnsi="Times New Roman"/>
          <w:b/>
          <w:sz w:val="24"/>
          <w:szCs w:val="24"/>
          <w:lang w:eastAsia="uk-UA"/>
        </w:rPr>
      </w:pPr>
    </w:p>
    <w:p w:rsidR="00093A20" w:rsidRPr="00B0005D" w:rsidRDefault="00093A20" w:rsidP="00F76235">
      <w:pPr>
        <w:ind w:left="-567"/>
        <w:jc w:val="center"/>
        <w:rPr>
          <w:rFonts w:ascii="Times New Roman" w:hAnsi="Times New Roman"/>
          <w:b/>
          <w:lang w:eastAsia="uk-UA"/>
        </w:rPr>
      </w:pPr>
      <w:r w:rsidRPr="00B0005D">
        <w:rPr>
          <w:rFonts w:ascii="Times New Roman" w:hAnsi="Times New Roman"/>
          <w:b/>
          <w:lang w:eastAsia="uk-UA"/>
        </w:rPr>
        <w:t xml:space="preserve">ІНФОРМАЦІЙНА КАРТКА </w:t>
      </w:r>
    </w:p>
    <w:p w:rsidR="00093A20" w:rsidRPr="00B0005D" w:rsidRDefault="00093A20" w:rsidP="00F76235">
      <w:pPr>
        <w:ind w:left="-567"/>
        <w:jc w:val="center"/>
        <w:rPr>
          <w:rFonts w:ascii="Times New Roman" w:hAnsi="Times New Roman"/>
          <w:b/>
          <w:lang w:eastAsia="uk-UA"/>
        </w:rPr>
      </w:pPr>
      <w:r w:rsidRPr="00B0005D">
        <w:rPr>
          <w:rFonts w:ascii="Times New Roman" w:hAnsi="Times New Roman"/>
          <w:b/>
          <w:lang w:eastAsia="uk-UA"/>
        </w:rPr>
        <w:t>адміністративної послуги з державної реєстрації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p>
    <w:p w:rsidR="00093A20" w:rsidRPr="00B0005D" w:rsidRDefault="00093A20" w:rsidP="00F76235">
      <w:pPr>
        <w:jc w:val="center"/>
        <w:rPr>
          <w:rFonts w:ascii="Times New Roman" w:hAnsi="Times New Roman"/>
          <w:b/>
          <w:u w:val="single"/>
          <w:lang w:eastAsia="uk-UA"/>
        </w:rPr>
      </w:pP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B0005D" w:rsidRDefault="00093A20" w:rsidP="00F76235">
      <w:pPr>
        <w:ind w:left="-567"/>
        <w:jc w:val="center"/>
        <w:rPr>
          <w:rFonts w:ascii="Times New Roman" w:hAnsi="Times New Roman"/>
          <w:sz w:val="20"/>
          <w:lang w:eastAsia="uk-UA"/>
        </w:rPr>
      </w:pPr>
      <w:r w:rsidRPr="00B0005D">
        <w:rPr>
          <w:rFonts w:ascii="Times New Roman" w:hAnsi="Times New Roman"/>
          <w:sz w:val="20"/>
          <w:lang w:eastAsia="uk-UA"/>
        </w:rPr>
        <w:t xml:space="preserve"> (найменування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sz w:val="20"/>
          <w:lang w:eastAsia="uk-UA"/>
        </w:rPr>
      </w:pPr>
    </w:p>
    <w:tbl>
      <w:tblPr>
        <w:tblW w:w="5230" w:type="pct"/>
        <w:tblInd w:w="-507"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8"/>
        <w:gridCol w:w="2631"/>
        <w:gridCol w:w="7088"/>
      </w:tblGrid>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6403B4">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6403B4">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6403B4">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16" w:history="1">
              <w:r w:rsidRPr="00B0005D">
                <w:rPr>
                  <w:rStyle w:val="Hyperlink"/>
                  <w:rFonts w:ascii="Times New Roman" w:hAnsi="Times New Roman"/>
                  <w:color w:val="auto"/>
                  <w:sz w:val="24"/>
                  <w:szCs w:val="24"/>
                  <w:lang w:val="en-US" w:eastAsia="uk-UA"/>
                </w:rPr>
                <w:t>rmn</w:t>
              </w:r>
              <w:r w:rsidRPr="00B0005D">
                <w:rPr>
                  <w:rStyle w:val="Hyperlink"/>
                  <w:rFonts w:ascii="Times New Roman" w:hAnsi="Times New Roman"/>
                  <w:color w:val="auto"/>
                  <w:sz w:val="24"/>
                  <w:szCs w:val="24"/>
                  <w:lang w:eastAsia="uk-UA"/>
                </w:rPr>
                <w:t>.</w:t>
              </w:r>
              <w:r w:rsidRPr="00B0005D">
                <w:rPr>
                  <w:rStyle w:val="Hyperlink"/>
                  <w:rFonts w:ascii="Times New Roman" w:hAnsi="Times New Roman"/>
                  <w:color w:val="auto"/>
                  <w:sz w:val="24"/>
                  <w:szCs w:val="24"/>
                  <w:lang w:val="en-US" w:eastAsia="uk-UA"/>
                </w:rPr>
                <w:t>cnap</w:t>
              </w:r>
              <w:r w:rsidRPr="00B0005D">
                <w:rPr>
                  <w:rStyle w:val="Hyperlink"/>
                  <w:rFonts w:ascii="Times New Roman" w:hAnsi="Times New Roman"/>
                  <w:color w:val="auto"/>
                  <w:sz w:val="24"/>
                  <w:szCs w:val="24"/>
                  <w:lang w:eastAsia="uk-UA"/>
                </w:rPr>
                <w:t>@</w:t>
              </w:r>
              <w:r w:rsidRPr="00B0005D">
                <w:rPr>
                  <w:rStyle w:val="Hyperlink"/>
                  <w:rFonts w:ascii="Times New Roman" w:hAnsi="Times New Roman"/>
                  <w:color w:val="auto"/>
                  <w:sz w:val="24"/>
                  <w:szCs w:val="24"/>
                  <w:lang w:val="en-US" w:eastAsia="uk-UA"/>
                </w:rPr>
                <w:t>sm</w:t>
              </w:r>
              <w:r w:rsidRPr="00B0005D">
                <w:rPr>
                  <w:rStyle w:val="Hyperlink"/>
                  <w:rFonts w:ascii="Times New Roman" w:hAnsi="Times New Roman"/>
                  <w:color w:val="auto"/>
                  <w:sz w:val="24"/>
                  <w:szCs w:val="24"/>
                  <w:lang w:eastAsia="uk-UA"/>
                </w:rPr>
                <w:t>.</w:t>
              </w:r>
              <w:r w:rsidRPr="00B0005D">
                <w:rPr>
                  <w:rStyle w:val="Hyperlink"/>
                  <w:rFonts w:ascii="Times New Roman" w:hAnsi="Times New Roman"/>
                  <w:color w:val="auto"/>
                  <w:sz w:val="24"/>
                  <w:szCs w:val="24"/>
                  <w:lang w:val="en-US" w:eastAsia="uk-UA"/>
                </w:rPr>
                <w:t>gov</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17" w:history="1">
              <w:r w:rsidRPr="00B0005D">
                <w:rPr>
                  <w:rStyle w:val="Hyperlink"/>
                  <w:rFonts w:ascii="Times New Roman" w:hAnsi="Times New Roman"/>
                  <w:color w:val="auto"/>
                  <w:sz w:val="24"/>
                  <w:szCs w:val="24"/>
                  <w:lang w:val="en-US" w:eastAsia="uk-UA"/>
                </w:rPr>
                <w:t>rmn</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reestrator</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sm</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gov</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ua</w:t>
              </w:r>
            </w:hyperlink>
          </w:p>
        </w:tc>
      </w:tr>
      <w:tr w:rsidR="00093A20" w:rsidRPr="00B0005D" w:rsidTr="00F76235">
        <w:trPr>
          <w:trHeight w:val="376"/>
        </w:trPr>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2D39DE">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2D39DE">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2D39DE">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keepNext/>
              <w:numPr>
                <w:ilvl w:val="0"/>
                <w:numId w:val="13"/>
              </w:numPr>
              <w:ind w:left="0" w:firstLine="357"/>
              <w:rPr>
                <w:rFonts w:eastAsia="Batang"/>
                <w:sz w:val="24"/>
                <w:szCs w:val="24"/>
                <w:lang w:eastAsia="ko-KR"/>
              </w:rPr>
            </w:pPr>
            <w:r w:rsidRPr="00B0005D">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0005D">
              <w:rPr>
                <w:bCs/>
                <w:sz w:val="24"/>
                <w:szCs w:val="24"/>
              </w:rPr>
              <w:t>1500/29630</w:t>
            </w:r>
            <w:r w:rsidRPr="00B0005D">
              <w:rPr>
                <w:sz w:val="24"/>
                <w:szCs w:val="24"/>
                <w:lang w:eastAsia="uk-UA"/>
              </w:rPr>
              <w:t>;</w:t>
            </w:r>
            <w:r w:rsidRPr="00B0005D">
              <w:rPr>
                <w:bCs/>
                <w:sz w:val="24"/>
                <w:szCs w:val="24"/>
              </w:rPr>
              <w:t xml:space="preserve"> </w:t>
            </w:r>
          </w:p>
          <w:p w:rsidR="00093A20" w:rsidRPr="00B0005D" w:rsidRDefault="00093A20" w:rsidP="00F76235">
            <w:pPr>
              <w:pStyle w:val="ListParagraph"/>
              <w:numPr>
                <w:ilvl w:val="0"/>
                <w:numId w:val="13"/>
              </w:numPr>
              <w:tabs>
                <w:tab w:val="left" w:pos="0"/>
              </w:tabs>
              <w:ind w:left="0" w:firstLine="357"/>
              <w:rPr>
                <w:sz w:val="24"/>
                <w:szCs w:val="24"/>
                <w:lang w:eastAsia="uk-UA"/>
              </w:rPr>
            </w:pPr>
            <w:r w:rsidRPr="00B000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F76235">
            <w:pPr>
              <w:pStyle w:val="ListParagraph"/>
              <w:numPr>
                <w:ilvl w:val="0"/>
                <w:numId w:val="13"/>
              </w:numPr>
              <w:tabs>
                <w:tab w:val="left" w:pos="0"/>
              </w:tabs>
              <w:ind w:left="0" w:firstLine="357"/>
              <w:rPr>
                <w:sz w:val="24"/>
                <w:szCs w:val="24"/>
                <w:lang w:eastAsia="uk-UA"/>
              </w:rPr>
            </w:pPr>
            <w:r w:rsidRPr="00B0005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2D39DE">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rPr>
              <w:t xml:space="preserve">Звернення уповноваженого представника юридичної особи </w:t>
            </w:r>
            <w:r w:rsidRPr="00B0005D">
              <w:rPr>
                <w:rFonts w:ascii="Times New Roman" w:hAnsi="Times New Roman"/>
                <w:sz w:val="24"/>
                <w:szCs w:val="24"/>
              </w:rPr>
              <w:br/>
            </w:r>
            <w:r w:rsidRPr="00B0005D">
              <w:rPr>
                <w:rFonts w:ascii="Times New Roman" w:hAnsi="Times New Roman"/>
                <w:sz w:val="24"/>
                <w:szCs w:val="24"/>
                <w:lang w:eastAsia="uk-UA"/>
              </w:rPr>
              <w:t>(далі – заявник)</w:t>
            </w:r>
          </w:p>
        </w:tc>
      </w:tr>
      <w:tr w:rsidR="00093A20" w:rsidRPr="00B0005D" w:rsidTr="002D39DE">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 xml:space="preserve">Заява про державну реєстрацію включення відомостей про юридичну особу до Єдиного державного реєстру юридичних осіб, фізичних осіб – підприємців та громадських формувань. </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2D39DE">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rPr>
              <w:t xml:space="preserve">2. В </w:t>
            </w:r>
            <w:r w:rsidRPr="00B0005D">
              <w:rPr>
                <w:rFonts w:ascii="Times New Roman" w:hAnsi="Times New Roman"/>
                <w:sz w:val="24"/>
                <w:szCs w:val="24"/>
                <w:lang w:eastAsia="uk-UA"/>
              </w:rPr>
              <w:t>електронній формі д</w:t>
            </w:r>
            <w:r w:rsidRPr="00B0005D">
              <w:rPr>
                <w:rFonts w:ascii="Times New Roman" w:hAnsi="Times New Roman"/>
                <w:sz w:val="24"/>
                <w:szCs w:val="24"/>
              </w:rPr>
              <w:t>окументи</w:t>
            </w:r>
            <w:r w:rsidRPr="00B0005D">
              <w:rPr>
                <w:rFonts w:ascii="Times New Roman" w:hAnsi="Times New Roman"/>
                <w:sz w:val="24"/>
                <w:szCs w:val="24"/>
                <w:lang w:eastAsia="uk-UA"/>
              </w:rPr>
              <w:t xml:space="preserve"> подаються </w:t>
            </w:r>
            <w:r w:rsidRPr="00B0005D">
              <w:rPr>
                <w:rFonts w:ascii="Times New Roman" w:hAnsi="Times New Roman"/>
                <w:sz w:val="24"/>
                <w:szCs w:val="24"/>
              </w:rPr>
              <w:t>через портал електронних сервісів</w:t>
            </w:r>
          </w:p>
        </w:tc>
      </w:tr>
      <w:tr w:rsidR="00093A20" w:rsidRPr="00B0005D" w:rsidTr="002D39DE">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Безоплатно</w:t>
            </w:r>
          </w:p>
        </w:tc>
      </w:tr>
      <w:tr w:rsidR="00093A20" w:rsidRPr="00B0005D" w:rsidTr="002D39DE">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2D39DE">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10"/>
              </w:numPr>
              <w:tabs>
                <w:tab w:val="left" w:pos="-67"/>
              </w:tabs>
              <w:ind w:left="0" w:firstLine="357"/>
              <w:rPr>
                <w:sz w:val="24"/>
                <w:szCs w:val="24"/>
                <w:lang w:eastAsia="uk-UA"/>
              </w:rPr>
            </w:pPr>
            <w:r w:rsidRPr="00B0005D">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F76235">
            <w:pPr>
              <w:pStyle w:val="ListParagraph"/>
              <w:numPr>
                <w:ilvl w:val="0"/>
                <w:numId w:val="10"/>
              </w:numPr>
              <w:tabs>
                <w:tab w:val="left" w:pos="-67"/>
              </w:tabs>
              <w:ind w:left="0" w:firstLine="357"/>
              <w:rPr>
                <w:sz w:val="24"/>
                <w:szCs w:val="24"/>
                <w:lang w:eastAsia="uk-UA"/>
              </w:rPr>
            </w:pPr>
            <w:r w:rsidRPr="00B0005D">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10"/>
              </w:numPr>
              <w:tabs>
                <w:tab w:val="left" w:pos="-67"/>
              </w:tabs>
              <w:ind w:left="0" w:firstLine="357"/>
              <w:rPr>
                <w:sz w:val="24"/>
                <w:szCs w:val="24"/>
                <w:lang w:eastAsia="uk-UA"/>
              </w:rPr>
            </w:pPr>
            <w:r w:rsidRPr="00B000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10"/>
              </w:numPr>
              <w:tabs>
                <w:tab w:val="left" w:pos="-67"/>
              </w:tabs>
              <w:ind w:left="0" w:firstLine="357"/>
              <w:rPr>
                <w:sz w:val="24"/>
                <w:szCs w:val="24"/>
                <w:lang w:eastAsia="uk-UA"/>
              </w:rPr>
            </w:pPr>
            <w:r w:rsidRPr="00B0005D">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10"/>
              </w:numPr>
              <w:tabs>
                <w:tab w:val="left" w:pos="-67"/>
              </w:tabs>
              <w:ind w:left="0" w:firstLine="357"/>
              <w:rPr>
                <w:sz w:val="24"/>
                <w:szCs w:val="24"/>
                <w:lang w:eastAsia="uk-UA"/>
              </w:rPr>
            </w:pPr>
            <w:r w:rsidRPr="00B0005D">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10"/>
              </w:numPr>
              <w:tabs>
                <w:tab w:val="left" w:pos="-67"/>
              </w:tabs>
              <w:ind w:left="0" w:firstLine="357"/>
              <w:rPr>
                <w:sz w:val="24"/>
                <w:szCs w:val="24"/>
                <w:lang w:eastAsia="uk-UA"/>
              </w:rPr>
            </w:pPr>
            <w:r w:rsidRPr="00B0005D">
              <w:rPr>
                <w:sz w:val="24"/>
                <w:szCs w:val="24"/>
                <w:lang w:eastAsia="uk-UA"/>
              </w:rPr>
              <w:t>подання документів з порушенням встановленого законодавством строку для їх подання</w:t>
            </w:r>
          </w:p>
        </w:tc>
      </w:tr>
      <w:tr w:rsidR="00093A20" w:rsidRPr="00B0005D" w:rsidTr="002D39DE">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державній реєстрації</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11"/>
              </w:numPr>
              <w:tabs>
                <w:tab w:val="left" w:pos="691"/>
              </w:tabs>
              <w:ind w:left="0" w:firstLine="357"/>
              <w:rPr>
                <w:sz w:val="24"/>
                <w:szCs w:val="24"/>
                <w:lang w:eastAsia="uk-UA"/>
              </w:rPr>
            </w:pPr>
            <w:r w:rsidRPr="00B0005D">
              <w:rPr>
                <w:sz w:val="24"/>
                <w:szCs w:val="24"/>
                <w:lang w:eastAsia="uk-UA"/>
              </w:rPr>
              <w:t>документи подано особою, яка не має на це повноважень;</w:t>
            </w:r>
          </w:p>
          <w:p w:rsidR="00093A20" w:rsidRPr="00B0005D" w:rsidRDefault="00093A20" w:rsidP="00F76235">
            <w:pPr>
              <w:pStyle w:val="ListParagraph"/>
              <w:numPr>
                <w:ilvl w:val="0"/>
                <w:numId w:val="11"/>
              </w:numPr>
              <w:tabs>
                <w:tab w:val="left" w:pos="691"/>
              </w:tabs>
              <w:ind w:left="0" w:firstLine="357"/>
              <w:rPr>
                <w:sz w:val="24"/>
                <w:szCs w:val="24"/>
                <w:lang w:eastAsia="uk-UA"/>
              </w:rPr>
            </w:pPr>
            <w:r w:rsidRPr="00B0005D">
              <w:rPr>
                <w:sz w:val="24"/>
                <w:szCs w:val="24"/>
                <w:lang w:eastAsia="uk-UA"/>
              </w:rPr>
              <w:t xml:space="preserve">у Єдиному державному реєстрі юридичних осіб, фізичних </w:t>
            </w:r>
            <w:r w:rsidRPr="00B0005D">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093A20" w:rsidRPr="00B0005D" w:rsidRDefault="00093A20" w:rsidP="00F76235">
            <w:pPr>
              <w:pStyle w:val="ListParagraph"/>
              <w:numPr>
                <w:ilvl w:val="0"/>
                <w:numId w:val="11"/>
              </w:numPr>
              <w:tabs>
                <w:tab w:val="left" w:pos="691"/>
              </w:tabs>
              <w:ind w:left="0" w:firstLine="357"/>
              <w:rPr>
                <w:sz w:val="24"/>
                <w:szCs w:val="24"/>
                <w:lang w:eastAsia="uk-UA"/>
              </w:rPr>
            </w:pPr>
            <w:r w:rsidRPr="00B0005D">
              <w:rPr>
                <w:sz w:val="24"/>
                <w:szCs w:val="24"/>
                <w:lang w:eastAsia="uk-UA"/>
              </w:rPr>
              <w:t>не усунуто підстави для зупинення розгляду документів протягом встановленого строку;</w:t>
            </w:r>
          </w:p>
          <w:p w:rsidR="00093A20" w:rsidRPr="00B0005D" w:rsidRDefault="00093A20" w:rsidP="00F76235">
            <w:pPr>
              <w:pStyle w:val="ListParagraph"/>
              <w:numPr>
                <w:ilvl w:val="0"/>
                <w:numId w:val="11"/>
              </w:numPr>
              <w:tabs>
                <w:tab w:val="left" w:pos="691"/>
              </w:tabs>
              <w:ind w:left="0" w:firstLine="357"/>
              <w:rPr>
                <w:sz w:val="24"/>
                <w:szCs w:val="24"/>
                <w:lang w:eastAsia="uk-UA"/>
              </w:rPr>
            </w:pPr>
            <w:r w:rsidRPr="00B0005D">
              <w:rPr>
                <w:sz w:val="24"/>
                <w:szCs w:val="24"/>
                <w:lang w:eastAsia="uk-UA"/>
              </w:rPr>
              <w:t>документи суперечать вимогам Конституції та законів України</w:t>
            </w:r>
          </w:p>
        </w:tc>
      </w:tr>
      <w:tr w:rsidR="00093A20" w:rsidRPr="00B0005D" w:rsidTr="002D39DE">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12"/>
              </w:numPr>
              <w:tabs>
                <w:tab w:val="left" w:pos="358"/>
                <w:tab w:val="left" w:pos="449"/>
              </w:tabs>
              <w:ind w:left="0" w:firstLine="357"/>
              <w:rPr>
                <w:sz w:val="24"/>
                <w:szCs w:val="24"/>
                <w:lang w:eastAsia="uk-UA"/>
              </w:rPr>
            </w:pPr>
            <w:r w:rsidRPr="00B0005D">
              <w:rPr>
                <w:sz w:val="24"/>
                <w:szCs w:val="24"/>
              </w:rPr>
              <w:t xml:space="preserve">внесення відповідного запису до </w:t>
            </w:r>
            <w:r w:rsidRPr="00B0005D">
              <w:rPr>
                <w:sz w:val="24"/>
                <w:szCs w:val="24"/>
                <w:lang w:eastAsia="uk-UA"/>
              </w:rPr>
              <w:t>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12"/>
              </w:numPr>
              <w:tabs>
                <w:tab w:val="left" w:pos="358"/>
              </w:tabs>
              <w:ind w:left="0" w:firstLine="357"/>
              <w:rPr>
                <w:sz w:val="24"/>
                <w:szCs w:val="24"/>
                <w:lang w:eastAsia="uk-UA"/>
              </w:rPr>
            </w:pPr>
            <w:r w:rsidRPr="00B0005D">
              <w:rPr>
                <w:sz w:val="24"/>
                <w:szCs w:val="24"/>
              </w:rPr>
              <w:t xml:space="preserve">виписка з </w:t>
            </w:r>
            <w:r w:rsidRPr="00B0005D">
              <w:rPr>
                <w:sz w:val="24"/>
                <w:szCs w:val="24"/>
                <w:lang w:eastAsia="uk-UA"/>
              </w:rPr>
              <w:t xml:space="preserve">Єдиного державного реєстру юридичних осіб, фізичних осіб – підприємців та громадських формувань; </w:t>
            </w:r>
          </w:p>
          <w:p w:rsidR="00093A20" w:rsidRPr="00B0005D" w:rsidRDefault="00093A20" w:rsidP="00F76235">
            <w:pPr>
              <w:pStyle w:val="ListParagraph"/>
              <w:numPr>
                <w:ilvl w:val="0"/>
                <w:numId w:val="12"/>
              </w:numPr>
              <w:tabs>
                <w:tab w:val="left" w:pos="358"/>
                <w:tab w:val="left" w:pos="449"/>
              </w:tabs>
              <w:ind w:left="0" w:firstLine="357"/>
              <w:rPr>
                <w:sz w:val="24"/>
                <w:szCs w:val="24"/>
                <w:lang w:eastAsia="uk-UA"/>
              </w:rPr>
            </w:pPr>
            <w:r w:rsidRPr="00B0005D">
              <w:rPr>
                <w:sz w:val="24"/>
                <w:szCs w:val="24"/>
                <w:lang w:eastAsia="uk-UA"/>
              </w:rPr>
              <w:t>повідомлення про відмову у державній реєстрації із зазначенням виключного переліку підстав для відмови</w:t>
            </w:r>
          </w:p>
        </w:tc>
      </w:tr>
      <w:tr w:rsidR="00093A20" w:rsidRPr="00B0005D" w:rsidTr="002D39DE">
        <w:tc>
          <w:tcPr>
            <w:tcW w:w="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15</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47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 xml:space="preserve">Результати надання адміністративної послуги у сфері державної реєстрації (у тому числі виписка з </w:t>
            </w:r>
            <w:r w:rsidRPr="00B0005D">
              <w:rPr>
                <w:sz w:val="24"/>
                <w:szCs w:val="24"/>
                <w:lang w:eastAsia="uk-UA"/>
              </w:rPr>
              <w:t xml:space="preserve">Єдиного державного реєстру юридичних осіб, фізичних осіб – підприємців та громадських формувань) в електронній формі </w:t>
            </w:r>
            <w:r w:rsidRPr="00B0005D">
              <w:rPr>
                <w:sz w:val="24"/>
                <w:szCs w:val="24"/>
              </w:rPr>
              <w:t>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sz w:val="24"/>
                <w:szCs w:val="24"/>
              </w:rPr>
            </w:pPr>
            <w:r w:rsidRPr="00B0005D">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93A20" w:rsidRPr="00B0005D" w:rsidRDefault="00093A20" w:rsidP="00F76235">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jc w:val="right"/>
        <w:rPr>
          <w:rFonts w:ascii="Times New Roman" w:hAnsi="Times New Roman"/>
          <w:sz w:val="24"/>
          <w:szCs w:val="24"/>
        </w:rPr>
      </w:pPr>
    </w:p>
    <w:p w:rsidR="00093A20" w:rsidRPr="00B0005D" w:rsidRDefault="00093A20" w:rsidP="00F76235">
      <w:pPr>
        <w:jc w:val="right"/>
        <w:rPr>
          <w:rFonts w:ascii="Times New Roman" w:hAnsi="Times New Roman"/>
          <w:sz w:val="24"/>
          <w:szCs w:val="24"/>
        </w:rPr>
      </w:pP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firstLine="5897"/>
        <w:rPr>
          <w:rFonts w:ascii="Times New Roman" w:hAnsi="Times New Roman"/>
          <w:lang w:eastAsia="uk-UA"/>
        </w:rPr>
      </w:pPr>
      <w:r w:rsidRPr="00B0005D">
        <w:rPr>
          <w:rFonts w:ascii="Times New Roman" w:hAnsi="Times New Roman"/>
          <w:lang w:eastAsia="uk-UA"/>
        </w:rPr>
        <w:t xml:space="preserve">Розпорядження голови </w:t>
      </w:r>
    </w:p>
    <w:p w:rsidR="00093A20" w:rsidRPr="00B0005D" w:rsidRDefault="00093A20" w:rsidP="00F76235">
      <w:pPr>
        <w:ind w:firstLine="5897"/>
        <w:rPr>
          <w:rFonts w:ascii="Times New Roman" w:hAnsi="Times New Roman"/>
          <w:lang w:eastAsia="uk-UA"/>
        </w:rPr>
      </w:pPr>
      <w:r w:rsidRPr="00B0005D">
        <w:rPr>
          <w:rFonts w:ascii="Times New Roman" w:hAnsi="Times New Roman"/>
          <w:lang w:eastAsia="uk-UA"/>
        </w:rPr>
        <w:t>Роменської районної</w:t>
      </w:r>
    </w:p>
    <w:p w:rsidR="00093A20" w:rsidRPr="00B0005D" w:rsidRDefault="00093A20" w:rsidP="00F76235">
      <w:pPr>
        <w:ind w:firstLine="5897"/>
        <w:rPr>
          <w:rFonts w:ascii="Times New Roman" w:hAnsi="Times New Roman"/>
          <w:lang w:eastAsia="uk-UA"/>
        </w:rPr>
      </w:pPr>
      <w:r w:rsidRPr="00B0005D">
        <w:rPr>
          <w:rFonts w:ascii="Times New Roman" w:hAnsi="Times New Roman"/>
          <w:lang w:eastAsia="uk-UA"/>
        </w:rPr>
        <w:t>державної адміністрації</w:t>
      </w: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b/>
          <w:sz w:val="10"/>
          <w:szCs w:val="10"/>
          <w:lang w:val="ru-RU" w:eastAsia="uk-UA"/>
        </w:rPr>
      </w:pPr>
    </w:p>
    <w:p w:rsidR="00093A20" w:rsidRPr="00B0005D" w:rsidRDefault="00093A20" w:rsidP="00F76235">
      <w:pPr>
        <w:jc w:val="center"/>
        <w:rPr>
          <w:rFonts w:ascii="Times New Roman" w:hAnsi="Times New Roman"/>
          <w:sz w:val="24"/>
          <w:lang w:eastAsia="uk-UA"/>
        </w:rPr>
      </w:pPr>
      <w:r w:rsidRPr="00B0005D">
        <w:rPr>
          <w:rFonts w:ascii="Times New Roman" w:hAnsi="Times New Roman"/>
          <w:sz w:val="24"/>
          <w:lang w:eastAsia="uk-UA"/>
        </w:rPr>
        <w:t>надання адміністративної послуги:</w:t>
      </w:r>
    </w:p>
    <w:p w:rsidR="00093A20" w:rsidRPr="00B0005D" w:rsidRDefault="00093A20" w:rsidP="00F76235">
      <w:pPr>
        <w:jc w:val="center"/>
        <w:rPr>
          <w:rFonts w:ascii="Times New Roman" w:hAnsi="Times New Roman"/>
          <w:b/>
          <w:color w:val="000000"/>
          <w:u w:val="single"/>
          <w:shd w:val="clear" w:color="auto" w:fill="FFFFFF"/>
          <w:lang w:val="ru-RU"/>
        </w:rPr>
      </w:pPr>
      <w:r w:rsidRPr="00B0005D">
        <w:rPr>
          <w:rFonts w:ascii="Times New Roman" w:hAnsi="Times New Roman"/>
          <w:b/>
          <w:u w:val="single"/>
          <w:lang w:eastAsia="uk-UA"/>
        </w:rPr>
        <w:t xml:space="preserve">Державна реєстрація включення </w:t>
      </w:r>
      <w:r w:rsidRPr="00B0005D">
        <w:rPr>
          <w:rFonts w:ascii="Times New Roman" w:hAnsi="Times New Roman"/>
          <w:b/>
          <w:color w:val="000000"/>
          <w:u w:val="single"/>
          <w:shd w:val="clear" w:color="auto" w:fill="FFFFFF"/>
        </w:rPr>
        <w:t>відомостей про юридичну особу, зареєстровану до 1 липня 2004 року, відомості про яку не містяться в Єдиному державному реєстрі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65"/>
        </w:trPr>
        <w:tc>
          <w:tcPr>
            <w:tcW w:w="346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1.Прийом документів</w:t>
            </w:r>
            <w:r w:rsidRPr="00B0005D">
              <w:rPr>
                <w:rFonts w:ascii="Times New Roman" w:hAnsi="Times New Roman"/>
                <w:sz w:val="24"/>
                <w:szCs w:val="24"/>
                <w:lang w:val="ru-RU" w:eastAsia="uk-UA"/>
              </w:rPr>
              <w:t xml:space="preserve"> </w:t>
            </w:r>
            <w:r w:rsidRPr="00B0005D">
              <w:rPr>
                <w:rFonts w:ascii="Times New Roman" w:hAnsi="Times New Roman"/>
                <w:sz w:val="24"/>
                <w:szCs w:val="24"/>
                <w:lang w:eastAsia="uk-UA"/>
              </w:rPr>
              <w:t xml:space="preserve">та видача заявнику опису документів з відміткою про дату </w:t>
            </w:r>
            <w:r w:rsidRPr="00B0005D">
              <w:rPr>
                <w:rFonts w:ascii="Times New Roman" w:hAnsi="Times New Roman"/>
                <w:color w:val="000000"/>
                <w:sz w:val="24"/>
                <w:szCs w:val="24"/>
                <w:shd w:val="clear" w:color="auto" w:fill="FFFFFF"/>
              </w:rPr>
              <w:t>отримання</w:t>
            </w:r>
            <w:r w:rsidRPr="00B0005D">
              <w:rPr>
                <w:rFonts w:ascii="Times New Roman" w:hAnsi="Times New Roman"/>
                <w:color w:val="000000"/>
                <w:sz w:val="24"/>
                <w:szCs w:val="24"/>
                <w:shd w:val="clear" w:color="auto" w:fill="FFFFFF"/>
                <w:lang w:val="ru-RU"/>
              </w:rPr>
              <w:t xml:space="preserve"> </w:t>
            </w:r>
            <w:r w:rsidRPr="00B0005D">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b/>
          <w:sz w:val="24"/>
          <w:szCs w:val="24"/>
        </w:rPr>
      </w:pPr>
    </w:p>
    <w:p w:rsidR="00093A20" w:rsidRPr="00B0005D" w:rsidRDefault="00093A20" w:rsidP="00F76235">
      <w:pPr>
        <w:tabs>
          <w:tab w:val="left" w:pos="7050"/>
        </w:tabs>
        <w:rPr>
          <w:rFonts w:ascii="Times New Roman" w:hAnsi="Times New Roman"/>
          <w:sz w:val="2"/>
          <w:szCs w:val="2"/>
        </w:rPr>
      </w:pPr>
      <w:r w:rsidRPr="00B0005D">
        <w:rPr>
          <w:rFonts w:ascii="Times New Roman" w:hAnsi="Times New Roman"/>
          <w:sz w:val="2"/>
          <w:szCs w:val="2"/>
        </w:rPr>
        <w:tab/>
      </w: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6403B4">
      <w:pPr>
        <w:ind w:left="5897"/>
        <w:rPr>
          <w:rFonts w:ascii="Times New Roman" w:hAnsi="Times New Roman"/>
          <w:lang w:eastAsia="uk-UA"/>
        </w:rPr>
      </w:pPr>
      <w:r w:rsidRPr="00B0005D">
        <w:rPr>
          <w:rFonts w:ascii="Times New Roman" w:hAnsi="Times New Roman"/>
          <w:lang w:eastAsia="uk-UA"/>
        </w:rPr>
        <w:t>Розпорядження голови Роменської</w:t>
      </w:r>
      <w:r>
        <w:rPr>
          <w:rFonts w:ascii="Times New Roman" w:hAnsi="Times New Roman"/>
          <w:lang w:eastAsia="uk-UA"/>
        </w:rPr>
        <w:t xml:space="preserve"> </w:t>
      </w:r>
      <w:r w:rsidRPr="00B0005D">
        <w:rPr>
          <w:rFonts w:ascii="Times New Roman" w:hAnsi="Times New Roman"/>
          <w:lang w:eastAsia="uk-UA"/>
        </w:rPr>
        <w:t>районної 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jc w:val="center"/>
        <w:rPr>
          <w:rFonts w:ascii="Times New Roman" w:hAnsi="Times New Roman"/>
          <w:b/>
          <w:sz w:val="24"/>
          <w:szCs w:val="24"/>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ІНФОРМАЦІЙНА КАРТКА </w:t>
      </w:r>
    </w:p>
    <w:p w:rsidR="00093A20" w:rsidRPr="00B0005D" w:rsidRDefault="00093A20" w:rsidP="00F76235">
      <w:pPr>
        <w:tabs>
          <w:tab w:val="left" w:pos="3969"/>
        </w:tabs>
        <w:jc w:val="center"/>
        <w:rPr>
          <w:rFonts w:ascii="Times New Roman" w:hAnsi="Times New Roman"/>
          <w:b/>
          <w:lang w:eastAsia="uk-UA"/>
        </w:rPr>
      </w:pPr>
      <w:r w:rsidRPr="00B0005D">
        <w:rPr>
          <w:rFonts w:ascii="Times New Roman" w:hAnsi="Times New Roman"/>
          <w:b/>
          <w:lang w:eastAsia="uk-UA"/>
        </w:rPr>
        <w:t>адміністративної послуги з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093A20" w:rsidRPr="00B0005D" w:rsidRDefault="00093A20" w:rsidP="00F76235">
      <w:pPr>
        <w:jc w:val="center"/>
        <w:rPr>
          <w:rFonts w:ascii="Times New Roman" w:hAnsi="Times New Roman"/>
          <w:sz w:val="24"/>
          <w:szCs w:val="24"/>
          <w:lang w:eastAsia="uk-UA"/>
        </w:rPr>
      </w:pP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 xml:space="preserve"> (найменування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sz w:val="20"/>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61"/>
        <w:gridCol w:w="2555"/>
        <w:gridCol w:w="109"/>
        <w:gridCol w:w="6885"/>
      </w:tblGrid>
      <w:tr w:rsidR="00093A20" w:rsidRPr="00B0005D" w:rsidTr="00F76235">
        <w:tc>
          <w:tcPr>
            <w:tcW w:w="5000" w:type="pct"/>
            <w:gridSpan w:val="4"/>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344"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47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344"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47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344"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47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18"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19"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F76235">
        <w:tc>
          <w:tcPr>
            <w:tcW w:w="5000" w:type="pct"/>
            <w:gridSpan w:val="4"/>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344"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47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344"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47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 xml:space="preserve">Постанова Кабінету Міністрів України від 25.12.2015 </w:t>
            </w:r>
            <w:r w:rsidRPr="00B0005D">
              <w:rPr>
                <w:rFonts w:ascii="Times New Roman" w:hAnsi="Times New Roman"/>
                <w:sz w:val="24"/>
                <w:szCs w:val="24"/>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344"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47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keepNext/>
              <w:numPr>
                <w:ilvl w:val="0"/>
                <w:numId w:val="14"/>
              </w:numPr>
              <w:ind w:left="0" w:firstLine="357"/>
              <w:rPr>
                <w:rFonts w:eastAsia="Batang"/>
                <w:b/>
                <w:sz w:val="24"/>
                <w:szCs w:val="24"/>
                <w:lang w:eastAsia="ko-KR"/>
              </w:rPr>
            </w:pPr>
            <w:r w:rsidRPr="00B0005D">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0005D">
              <w:rPr>
                <w:bCs/>
                <w:sz w:val="24"/>
                <w:szCs w:val="24"/>
              </w:rPr>
              <w:t>1500/29630</w:t>
            </w:r>
            <w:r w:rsidRPr="00B0005D">
              <w:rPr>
                <w:sz w:val="24"/>
                <w:szCs w:val="24"/>
                <w:lang w:eastAsia="uk-UA"/>
              </w:rPr>
              <w:t>;</w:t>
            </w:r>
            <w:r w:rsidRPr="00B0005D">
              <w:rPr>
                <w:bCs/>
                <w:sz w:val="24"/>
                <w:szCs w:val="24"/>
              </w:rPr>
              <w:t xml:space="preserve"> </w:t>
            </w:r>
          </w:p>
          <w:p w:rsidR="00093A20" w:rsidRPr="00B0005D" w:rsidRDefault="00093A20" w:rsidP="00F76235">
            <w:pPr>
              <w:pStyle w:val="ListParagraph"/>
              <w:numPr>
                <w:ilvl w:val="0"/>
                <w:numId w:val="14"/>
              </w:numPr>
              <w:tabs>
                <w:tab w:val="left" w:pos="0"/>
              </w:tabs>
              <w:ind w:left="0" w:firstLine="357"/>
              <w:rPr>
                <w:sz w:val="24"/>
                <w:szCs w:val="24"/>
                <w:lang w:eastAsia="uk-UA"/>
              </w:rPr>
            </w:pPr>
            <w:r w:rsidRPr="00B000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F76235">
            <w:pPr>
              <w:pStyle w:val="ListParagraph"/>
              <w:numPr>
                <w:ilvl w:val="0"/>
                <w:numId w:val="14"/>
              </w:numPr>
              <w:tabs>
                <w:tab w:val="left" w:pos="0"/>
              </w:tabs>
              <w:ind w:left="0" w:firstLine="357"/>
              <w:rPr>
                <w:sz w:val="24"/>
                <w:szCs w:val="24"/>
                <w:lang w:eastAsia="uk-UA"/>
              </w:rPr>
            </w:pPr>
            <w:r w:rsidRPr="00B0005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093A20" w:rsidRPr="00B0005D" w:rsidRDefault="00093A20" w:rsidP="006403B4">
            <w:pPr>
              <w:pStyle w:val="ListParagraph"/>
              <w:numPr>
                <w:ilvl w:val="0"/>
                <w:numId w:val="14"/>
              </w:numPr>
              <w:tabs>
                <w:tab w:val="left" w:pos="0"/>
              </w:tabs>
              <w:ind w:left="0" w:firstLine="357"/>
              <w:rPr>
                <w:sz w:val="24"/>
                <w:szCs w:val="24"/>
                <w:lang w:eastAsia="uk-UA"/>
              </w:rPr>
            </w:pPr>
            <w:r w:rsidRPr="00B0005D">
              <w:rPr>
                <w:sz w:val="24"/>
                <w:szCs w:val="24"/>
                <w:lang w:eastAsia="uk-UA"/>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w:t>
            </w:r>
            <w:r>
              <w:rPr>
                <w:sz w:val="24"/>
                <w:szCs w:val="24"/>
                <w:lang w:eastAsia="uk-UA"/>
              </w:rPr>
              <w:t xml:space="preserve"> </w:t>
            </w:r>
            <w:r w:rsidRPr="00B0005D">
              <w:rPr>
                <w:sz w:val="24"/>
                <w:szCs w:val="24"/>
                <w:lang w:eastAsia="uk-UA"/>
              </w:rPr>
              <w:t>№ 367/20680</w:t>
            </w:r>
          </w:p>
        </w:tc>
      </w:tr>
      <w:tr w:rsidR="00093A20" w:rsidRPr="00B0005D" w:rsidTr="00F76235">
        <w:tc>
          <w:tcPr>
            <w:tcW w:w="5000" w:type="pct"/>
            <w:gridSpan w:val="4"/>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52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rPr>
              <w:t xml:space="preserve">Звернення уповноваженого представника  юридичної особи </w:t>
            </w:r>
            <w:r w:rsidRPr="00B0005D">
              <w:rPr>
                <w:rFonts w:ascii="Times New Roman" w:hAnsi="Times New Roman"/>
                <w:sz w:val="24"/>
                <w:szCs w:val="24"/>
              </w:rPr>
              <w:br/>
              <w:t>(далі – заявник)</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52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403B4">
            <w:pPr>
              <w:ind w:firstLine="223"/>
              <w:jc w:val="both"/>
              <w:rPr>
                <w:rFonts w:ascii="Times New Roman" w:hAnsi="Times New Roman"/>
                <w:sz w:val="24"/>
                <w:szCs w:val="24"/>
                <w:u w:val="single"/>
                <w:lang w:eastAsia="uk-UA"/>
              </w:rPr>
            </w:pPr>
            <w:r w:rsidRPr="00B0005D">
              <w:rPr>
                <w:rFonts w:ascii="Times New Roman" w:hAnsi="Times New Roman"/>
                <w:sz w:val="24"/>
                <w:szCs w:val="24"/>
                <w:lang w:eastAsia="uk-UA"/>
              </w:rPr>
              <w:t xml:space="preserve">1. </w:t>
            </w:r>
            <w:r w:rsidRPr="00B0005D">
              <w:rPr>
                <w:rFonts w:ascii="Times New Roman" w:hAnsi="Times New Roman"/>
                <w:sz w:val="24"/>
                <w:szCs w:val="24"/>
                <w:u w:val="single"/>
                <w:lang w:eastAsia="uk-UA"/>
              </w:rPr>
              <w:t>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змін до відомостей про розмір статутного капіталу, розміри часток у статутному капіталі чи склад учасників товариства з обмеженою відповідальністю або товариства з додатковою відповідальністю, подаються:</w:t>
            </w:r>
          </w:p>
          <w:p w:rsidR="00093A20" w:rsidRPr="00B0005D" w:rsidRDefault="00093A20" w:rsidP="006403B4">
            <w:pPr>
              <w:pStyle w:val="ListParagraph"/>
              <w:numPr>
                <w:ilvl w:val="0"/>
                <w:numId w:val="15"/>
              </w:numPr>
              <w:ind w:left="0" w:firstLine="284"/>
              <w:rPr>
                <w:sz w:val="24"/>
                <w:szCs w:val="24"/>
                <w:lang w:eastAsia="uk-UA"/>
              </w:rPr>
            </w:pPr>
            <w:r w:rsidRPr="00B0005D">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093A20" w:rsidRPr="00B0005D" w:rsidRDefault="00093A20" w:rsidP="006403B4">
            <w:pPr>
              <w:pStyle w:val="ListParagraph"/>
              <w:numPr>
                <w:ilvl w:val="0"/>
                <w:numId w:val="15"/>
              </w:numPr>
              <w:ind w:left="0" w:firstLine="284"/>
              <w:rPr>
                <w:sz w:val="24"/>
                <w:szCs w:val="24"/>
                <w:lang w:eastAsia="uk-UA"/>
              </w:rPr>
            </w:pPr>
            <w:r w:rsidRPr="00B0005D">
              <w:rPr>
                <w:sz w:val="24"/>
                <w:szCs w:val="24"/>
                <w:lang w:eastAsia="uk-UA"/>
              </w:rPr>
              <w:t>примірник оригіналу (нотаріально засвідчену копію)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w:t>
            </w:r>
          </w:p>
          <w:p w:rsidR="00093A20" w:rsidRPr="00B0005D" w:rsidRDefault="00093A20" w:rsidP="006403B4">
            <w:pPr>
              <w:pStyle w:val="ListParagraph"/>
              <w:numPr>
                <w:ilvl w:val="0"/>
                <w:numId w:val="15"/>
              </w:numPr>
              <w:ind w:left="0" w:firstLine="284"/>
              <w:rPr>
                <w:sz w:val="24"/>
                <w:szCs w:val="24"/>
                <w:lang w:eastAsia="uk-UA"/>
              </w:rPr>
            </w:pPr>
            <w:r w:rsidRPr="00B0005D">
              <w:rPr>
                <w:sz w:val="24"/>
                <w:szCs w:val="24"/>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093A20" w:rsidRPr="00B0005D" w:rsidRDefault="00093A20" w:rsidP="006403B4">
            <w:pPr>
              <w:pStyle w:val="ListParagraph"/>
              <w:numPr>
                <w:ilvl w:val="0"/>
                <w:numId w:val="15"/>
              </w:numPr>
              <w:ind w:left="0" w:firstLine="284"/>
              <w:rPr>
                <w:sz w:val="24"/>
                <w:szCs w:val="24"/>
                <w:lang w:eastAsia="uk-UA"/>
              </w:rPr>
            </w:pPr>
            <w:r w:rsidRPr="00B0005D">
              <w:rPr>
                <w:sz w:val="24"/>
                <w:szCs w:val="24"/>
                <w:lang w:eastAsia="uk-UA"/>
              </w:rPr>
              <w:t>документ про сплату адміністративного збору, крім внесення змін до інформації про здійснення зв’язку з юридичною особою;</w:t>
            </w:r>
          </w:p>
          <w:p w:rsidR="00093A20" w:rsidRPr="00B0005D" w:rsidRDefault="00093A20" w:rsidP="006403B4">
            <w:pPr>
              <w:pStyle w:val="ListParagraph"/>
              <w:numPr>
                <w:ilvl w:val="0"/>
                <w:numId w:val="15"/>
              </w:numPr>
              <w:ind w:left="0" w:firstLine="284"/>
              <w:rPr>
                <w:sz w:val="24"/>
                <w:szCs w:val="24"/>
                <w:lang w:eastAsia="uk-UA"/>
              </w:rPr>
            </w:pPr>
            <w:r w:rsidRPr="00B0005D">
              <w:rPr>
                <w:sz w:val="24"/>
                <w:szCs w:val="24"/>
                <w:lang w:eastAsia="uk-UA"/>
              </w:rPr>
              <w:t>установчий документ юридичної особи в новій редакції – у разі внесення змін, що містяться в установчому документі;</w:t>
            </w:r>
          </w:p>
          <w:p w:rsidR="00093A20" w:rsidRPr="00B0005D" w:rsidRDefault="00093A20" w:rsidP="006403B4">
            <w:pPr>
              <w:pStyle w:val="ListParagraph"/>
              <w:numPr>
                <w:ilvl w:val="0"/>
                <w:numId w:val="15"/>
              </w:numPr>
              <w:ind w:left="0" w:firstLine="284"/>
              <w:rPr>
                <w:sz w:val="24"/>
                <w:szCs w:val="24"/>
                <w:lang w:eastAsia="uk-UA"/>
              </w:rPr>
            </w:pPr>
            <w:r w:rsidRPr="00B0005D">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093A20" w:rsidRPr="00B0005D" w:rsidRDefault="00093A20" w:rsidP="006403B4">
            <w:pPr>
              <w:pStyle w:val="ListParagraph"/>
              <w:numPr>
                <w:ilvl w:val="0"/>
                <w:numId w:val="15"/>
              </w:numPr>
              <w:ind w:left="0" w:firstLine="284"/>
              <w:rPr>
                <w:sz w:val="24"/>
                <w:szCs w:val="24"/>
                <w:lang w:eastAsia="uk-UA"/>
              </w:rPr>
            </w:pPr>
            <w:r w:rsidRPr="00B0005D">
              <w:rPr>
                <w:sz w:val="24"/>
                <w:szCs w:val="24"/>
                <w:lang w:eastAsia="uk-UA"/>
              </w:rPr>
              <w:t>примірник оригіналу (нотаріально засвідчена копія) передавального акта або розподільчого балансу – у разі внесення змін, пов’язаних із внесенням даних про юридичну особу, правонаступником якої є зареєстрована юридична особа;</w:t>
            </w:r>
          </w:p>
          <w:p w:rsidR="00093A20" w:rsidRPr="00B0005D" w:rsidRDefault="00093A20" w:rsidP="006403B4">
            <w:pPr>
              <w:pStyle w:val="ListParagraph"/>
              <w:numPr>
                <w:ilvl w:val="0"/>
                <w:numId w:val="15"/>
              </w:numPr>
              <w:ind w:left="0" w:firstLine="284"/>
              <w:rPr>
                <w:sz w:val="24"/>
                <w:szCs w:val="24"/>
                <w:lang w:eastAsia="uk-UA"/>
              </w:rPr>
            </w:pPr>
            <w:r w:rsidRPr="00B0005D">
              <w:rPr>
                <w:sz w:val="24"/>
                <w:szCs w:val="24"/>
                <w:lang w:eastAsia="uk-UA"/>
              </w:rPr>
              <w:t>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справжність підпису на якій нотаріально засвідчена),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093A20" w:rsidRPr="00B0005D" w:rsidRDefault="00093A20" w:rsidP="006403B4">
            <w:pPr>
              <w:pStyle w:val="ListParagraph"/>
              <w:numPr>
                <w:ilvl w:val="0"/>
                <w:numId w:val="15"/>
              </w:numPr>
              <w:ind w:left="0" w:firstLine="284"/>
              <w:rPr>
                <w:sz w:val="24"/>
                <w:szCs w:val="24"/>
                <w:lang w:eastAsia="uk-UA"/>
              </w:rPr>
            </w:pPr>
            <w:r w:rsidRPr="00B0005D">
              <w:rPr>
                <w:sz w:val="24"/>
                <w:szCs w:val="24"/>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p>
          <w:p w:rsidR="00093A20" w:rsidRPr="00B0005D" w:rsidRDefault="00093A20" w:rsidP="006403B4">
            <w:pPr>
              <w:ind w:firstLine="284"/>
              <w:jc w:val="both"/>
              <w:rPr>
                <w:rFonts w:ascii="Times New Roman" w:hAnsi="Times New Roman"/>
                <w:sz w:val="24"/>
                <w:szCs w:val="24"/>
                <w:lang w:eastAsia="uk-UA"/>
              </w:rPr>
            </w:pPr>
          </w:p>
          <w:p w:rsidR="00093A20" w:rsidRPr="00B0005D" w:rsidRDefault="00093A20" w:rsidP="006403B4">
            <w:pPr>
              <w:ind w:firstLine="357"/>
              <w:jc w:val="both"/>
              <w:rPr>
                <w:rFonts w:ascii="Times New Roman" w:hAnsi="Times New Roman"/>
                <w:sz w:val="24"/>
                <w:szCs w:val="24"/>
                <w:u w:val="single"/>
                <w:lang w:eastAsia="uk-UA"/>
              </w:rPr>
            </w:pPr>
            <w:r w:rsidRPr="00B0005D">
              <w:rPr>
                <w:rFonts w:ascii="Times New Roman" w:hAnsi="Times New Roman"/>
                <w:sz w:val="24"/>
                <w:szCs w:val="24"/>
                <w:lang w:eastAsia="uk-UA"/>
              </w:rPr>
              <w:t xml:space="preserve">2. </w:t>
            </w:r>
            <w:r w:rsidRPr="00B0005D">
              <w:rPr>
                <w:rFonts w:ascii="Times New Roman" w:hAnsi="Times New Roman"/>
                <w:sz w:val="24"/>
                <w:szCs w:val="24"/>
                <w:u w:val="single"/>
                <w:lang w:eastAsia="uk-UA"/>
              </w:rPr>
              <w:t>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093A20" w:rsidRPr="00B0005D" w:rsidRDefault="00093A20" w:rsidP="006403B4">
            <w:pPr>
              <w:pStyle w:val="ListParagraph"/>
              <w:numPr>
                <w:ilvl w:val="0"/>
                <w:numId w:val="16"/>
              </w:numPr>
              <w:ind w:left="0" w:firstLine="357"/>
              <w:rPr>
                <w:sz w:val="24"/>
                <w:szCs w:val="24"/>
                <w:lang w:eastAsia="uk-UA"/>
              </w:rPr>
            </w:pPr>
            <w:r w:rsidRPr="00B0005D">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093A20" w:rsidRPr="002D39DE" w:rsidRDefault="00093A20" w:rsidP="002D39DE">
            <w:pPr>
              <w:pStyle w:val="ListParagraph"/>
              <w:numPr>
                <w:ilvl w:val="0"/>
                <w:numId w:val="16"/>
              </w:numPr>
              <w:ind w:left="0" w:firstLine="357"/>
              <w:rPr>
                <w:sz w:val="24"/>
                <w:szCs w:val="24"/>
                <w:lang w:eastAsia="uk-UA"/>
              </w:rPr>
            </w:pPr>
            <w:r w:rsidRPr="00B0005D">
              <w:rPr>
                <w:sz w:val="24"/>
                <w:szCs w:val="24"/>
                <w:lang w:eastAsia="uk-UA"/>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093A20" w:rsidRPr="00B0005D" w:rsidRDefault="00093A20" w:rsidP="006403B4">
            <w:pPr>
              <w:jc w:val="both"/>
              <w:rPr>
                <w:rFonts w:ascii="Times New Roman" w:hAnsi="Times New Roman"/>
                <w:u w:val="single"/>
              </w:rPr>
            </w:pPr>
            <w:r w:rsidRPr="00B0005D">
              <w:rPr>
                <w:rFonts w:ascii="Times New Roman" w:hAnsi="Times New Roman"/>
                <w:sz w:val="24"/>
                <w:szCs w:val="24"/>
                <w:lang w:eastAsia="uk-UA"/>
              </w:rPr>
              <w:t xml:space="preserve">3. </w:t>
            </w:r>
            <w:r w:rsidRPr="00B0005D">
              <w:rPr>
                <w:rFonts w:ascii="Times New Roman" w:hAnsi="Times New Roman"/>
                <w:sz w:val="24"/>
                <w:szCs w:val="24"/>
                <w:u w:val="single"/>
                <w:lang w:eastAsia="uk-UA"/>
              </w:rPr>
              <w:t>Для державної реєстрації змін до відомостей про розмір статутного капіталу, розміри часток у статутному капіталі чи склад учасників товариства з обмеженою відповідальністю або товариства з додатковою відповідальністю (далі – товариство)  подаються такі документи:</w:t>
            </w:r>
          </w:p>
          <w:p w:rsidR="00093A20" w:rsidRPr="00B0005D" w:rsidRDefault="00093A20" w:rsidP="006403B4">
            <w:pPr>
              <w:pStyle w:val="ListParagraph"/>
              <w:numPr>
                <w:ilvl w:val="0"/>
                <w:numId w:val="17"/>
              </w:numPr>
              <w:ind w:left="0" w:firstLine="357"/>
            </w:pPr>
            <w:bookmarkStart w:id="30" w:name="n1047"/>
            <w:bookmarkEnd w:id="30"/>
            <w:r w:rsidRPr="00B0005D">
              <w:rPr>
                <w:sz w:val="24"/>
                <w:szCs w:val="24"/>
                <w:lang w:eastAsia="uk-UA"/>
              </w:rPr>
              <w:t>заява про державну реєстрацію змін до цих відомостей;</w:t>
            </w:r>
          </w:p>
          <w:p w:rsidR="00093A20" w:rsidRPr="00B0005D" w:rsidRDefault="00093A20" w:rsidP="006403B4">
            <w:pPr>
              <w:pStyle w:val="ListParagraph"/>
              <w:numPr>
                <w:ilvl w:val="0"/>
                <w:numId w:val="17"/>
              </w:numPr>
              <w:ind w:left="0" w:firstLine="357"/>
            </w:pPr>
            <w:bookmarkStart w:id="31" w:name="n1048"/>
            <w:bookmarkEnd w:id="31"/>
            <w:r w:rsidRPr="00B0005D">
              <w:rPr>
                <w:sz w:val="24"/>
                <w:szCs w:val="24"/>
                <w:lang w:eastAsia="uk-UA"/>
              </w:rPr>
              <w:t>документ про сплату адміністративного збору;</w:t>
            </w:r>
          </w:p>
          <w:p w:rsidR="00093A20" w:rsidRPr="00B0005D" w:rsidRDefault="00093A20" w:rsidP="006403B4">
            <w:pPr>
              <w:pStyle w:val="ListParagraph"/>
              <w:numPr>
                <w:ilvl w:val="0"/>
                <w:numId w:val="17"/>
              </w:numPr>
              <w:ind w:left="0" w:firstLine="357"/>
            </w:pPr>
            <w:bookmarkStart w:id="32" w:name="n1049"/>
            <w:bookmarkEnd w:id="32"/>
            <w:r w:rsidRPr="00B0005D">
              <w:rPr>
                <w:sz w:val="24"/>
                <w:szCs w:val="24"/>
                <w:lang w:eastAsia="uk-UA"/>
              </w:rPr>
              <w:t>один із таких відповідних документів:</w:t>
            </w:r>
          </w:p>
          <w:p w:rsidR="00093A20" w:rsidRPr="00B0005D" w:rsidRDefault="00093A20" w:rsidP="006403B4">
            <w:pPr>
              <w:ind w:firstLine="357"/>
              <w:jc w:val="both"/>
              <w:rPr>
                <w:rFonts w:ascii="Times New Roman" w:hAnsi="Times New Roman"/>
              </w:rPr>
            </w:pPr>
            <w:bookmarkStart w:id="33" w:name="n1050"/>
            <w:bookmarkEnd w:id="33"/>
            <w:r w:rsidRPr="00B0005D">
              <w:rPr>
                <w:rFonts w:ascii="Times New Roman" w:hAnsi="Times New Roman"/>
                <w:sz w:val="24"/>
                <w:szCs w:val="24"/>
                <w:lang w:eastAsia="uk-UA"/>
              </w:rPr>
              <w:t>а) рішення загальних зборів учасників товариства про визначення розміру статутного капіталу та розмірів часток учасників;</w:t>
            </w:r>
          </w:p>
          <w:p w:rsidR="00093A20" w:rsidRPr="00B0005D" w:rsidRDefault="00093A20" w:rsidP="006403B4">
            <w:pPr>
              <w:ind w:firstLine="357"/>
              <w:jc w:val="both"/>
              <w:rPr>
                <w:rFonts w:ascii="Times New Roman" w:hAnsi="Times New Roman"/>
              </w:rPr>
            </w:pPr>
            <w:bookmarkStart w:id="34" w:name="n1051"/>
            <w:bookmarkEnd w:id="34"/>
            <w:r w:rsidRPr="00B0005D">
              <w:rPr>
                <w:rFonts w:ascii="Times New Roman" w:hAnsi="Times New Roman"/>
                <w:sz w:val="24"/>
                <w:szCs w:val="24"/>
                <w:lang w:eastAsia="uk-UA"/>
              </w:rPr>
              <w:t>б) рішення загальних зборів учасників товариства про виключення учасника з товариства;</w:t>
            </w:r>
          </w:p>
          <w:p w:rsidR="00093A20" w:rsidRPr="00B0005D" w:rsidRDefault="00093A20" w:rsidP="006403B4">
            <w:pPr>
              <w:ind w:firstLine="357"/>
              <w:jc w:val="both"/>
              <w:rPr>
                <w:rFonts w:ascii="Times New Roman" w:hAnsi="Times New Roman"/>
              </w:rPr>
            </w:pPr>
            <w:bookmarkStart w:id="35" w:name="n1052"/>
            <w:bookmarkEnd w:id="35"/>
            <w:r w:rsidRPr="00B0005D">
              <w:rPr>
                <w:rFonts w:ascii="Times New Roman" w:hAnsi="Times New Roman"/>
                <w:sz w:val="24"/>
                <w:szCs w:val="24"/>
                <w:lang w:eastAsia="uk-UA"/>
              </w:rPr>
              <w:t>в) заява про вступ до товариства;</w:t>
            </w:r>
          </w:p>
          <w:p w:rsidR="00093A20" w:rsidRPr="00B0005D" w:rsidRDefault="00093A20" w:rsidP="006403B4">
            <w:pPr>
              <w:ind w:firstLine="357"/>
              <w:jc w:val="both"/>
              <w:rPr>
                <w:rFonts w:ascii="Times New Roman" w:hAnsi="Times New Roman"/>
              </w:rPr>
            </w:pPr>
            <w:bookmarkStart w:id="36" w:name="n1053"/>
            <w:bookmarkEnd w:id="36"/>
            <w:r w:rsidRPr="00B0005D">
              <w:rPr>
                <w:rFonts w:ascii="Times New Roman" w:hAnsi="Times New Roman"/>
                <w:sz w:val="24"/>
                <w:szCs w:val="24"/>
                <w:lang w:eastAsia="uk-UA"/>
              </w:rPr>
              <w:t>г) заява про вихід з товариства;</w:t>
            </w:r>
          </w:p>
          <w:p w:rsidR="00093A20" w:rsidRPr="00B0005D" w:rsidRDefault="00093A20" w:rsidP="006403B4">
            <w:pPr>
              <w:ind w:firstLine="357"/>
              <w:jc w:val="both"/>
              <w:rPr>
                <w:rFonts w:ascii="Times New Roman" w:hAnsi="Times New Roman"/>
              </w:rPr>
            </w:pPr>
            <w:bookmarkStart w:id="37" w:name="n1054"/>
            <w:bookmarkEnd w:id="37"/>
            <w:r w:rsidRPr="00B0005D">
              <w:rPr>
                <w:rFonts w:ascii="Times New Roman" w:hAnsi="Times New Roman"/>
                <w:sz w:val="24"/>
                <w:szCs w:val="24"/>
                <w:lang w:eastAsia="uk-UA"/>
              </w:rPr>
              <w:t>ґ) акт приймання-передачі частки (частини частки) у статутному капіталі товариства;</w:t>
            </w:r>
          </w:p>
          <w:p w:rsidR="00093A20" w:rsidRPr="00B0005D" w:rsidRDefault="00093A20" w:rsidP="006403B4">
            <w:pPr>
              <w:ind w:firstLine="357"/>
              <w:jc w:val="both"/>
              <w:rPr>
                <w:rFonts w:ascii="Times New Roman" w:hAnsi="Times New Roman"/>
              </w:rPr>
            </w:pPr>
            <w:bookmarkStart w:id="38" w:name="n1055"/>
            <w:bookmarkEnd w:id="38"/>
            <w:r w:rsidRPr="00B0005D">
              <w:rPr>
                <w:rFonts w:ascii="Times New Roman" w:hAnsi="Times New Roman"/>
                <w:sz w:val="24"/>
                <w:szCs w:val="24"/>
                <w:lang w:eastAsia="uk-UA"/>
              </w:rPr>
              <w:t>д) судове рішення, що набрало законної сили, про визначення розміру статутного капіталу товариства та розмірів часток учасників товариства;</w:t>
            </w:r>
          </w:p>
          <w:p w:rsidR="00093A20" w:rsidRPr="00B0005D" w:rsidRDefault="00093A20" w:rsidP="006403B4">
            <w:pPr>
              <w:ind w:firstLine="357"/>
              <w:jc w:val="both"/>
              <w:rPr>
                <w:rFonts w:ascii="Times New Roman" w:hAnsi="Times New Roman"/>
              </w:rPr>
            </w:pPr>
            <w:bookmarkStart w:id="39" w:name="n1056"/>
            <w:bookmarkEnd w:id="39"/>
            <w:r w:rsidRPr="00B0005D">
              <w:rPr>
                <w:rFonts w:ascii="Times New Roman" w:hAnsi="Times New Roman"/>
                <w:sz w:val="24"/>
                <w:szCs w:val="24"/>
                <w:lang w:eastAsia="uk-UA"/>
              </w:rPr>
              <w:t>е) судове рішення, що набрало законної сили, про стягнення з (повернення з володіння) відповідача частки (частини частки) у статутному капіталі товариства.</w:t>
            </w:r>
          </w:p>
          <w:p w:rsidR="00093A20" w:rsidRPr="00B0005D" w:rsidRDefault="00093A20" w:rsidP="006403B4">
            <w:pPr>
              <w:ind w:firstLine="223"/>
              <w:jc w:val="both"/>
              <w:rPr>
                <w:rFonts w:ascii="Times New Roman" w:hAnsi="Times New Roman"/>
              </w:rPr>
            </w:pPr>
            <w:r w:rsidRPr="00B0005D">
              <w:rPr>
                <w:rFonts w:ascii="Times New Roman" w:hAnsi="Times New Roman"/>
                <w:sz w:val="24"/>
                <w:szCs w:val="24"/>
                <w:lang w:eastAsia="uk-UA"/>
              </w:rPr>
              <w:t>Справжність підписів учасників, які голосували за рішення, зазначені у підпунктах «а» і «б» цієї частини, засвідчується нотаріально. Якщо у випадках, передбачених законом (смерть учасника, реорганізація тощо), таке рішення приймається без урахування голосів учасника у зв’язку з настанням певної обставини, подається також доказ настання такої обставини (оригінал документа або його копія, вірність якої засвідчена нотаріально або тим, хто видав документ).</w:t>
            </w:r>
          </w:p>
          <w:p w:rsidR="00093A20" w:rsidRPr="00B0005D" w:rsidRDefault="00093A20" w:rsidP="006403B4">
            <w:pPr>
              <w:ind w:firstLine="223"/>
              <w:jc w:val="both"/>
              <w:rPr>
                <w:rFonts w:ascii="Times New Roman" w:hAnsi="Times New Roman"/>
              </w:rPr>
            </w:pPr>
            <w:bookmarkStart w:id="40" w:name="n1058"/>
            <w:bookmarkEnd w:id="40"/>
            <w:r w:rsidRPr="00B0005D">
              <w:rPr>
                <w:rFonts w:ascii="Times New Roman" w:hAnsi="Times New Roman"/>
                <w:sz w:val="24"/>
                <w:szCs w:val="24"/>
                <w:lang w:eastAsia="uk-UA"/>
              </w:rPr>
              <w:t>Справжність підписів на документі, зазначеному в підпункті «в» цієї частини, засвідчується нотаріально. Разом з таким документом подається доказ набуття права на спадщину або доказ правонаступництва (оригінал документа або його копія, вірність якої засвідчена нотаріально або тим, хто видав документ). Якщо відповідно до статуту товариства вимагається згода інших учасників на вступ до товариства, подається також така згода, справжність підписів на якій засвідчується нотаріально.</w:t>
            </w:r>
          </w:p>
          <w:p w:rsidR="00093A20" w:rsidRPr="00B0005D" w:rsidRDefault="00093A20" w:rsidP="006403B4">
            <w:pPr>
              <w:ind w:firstLine="223"/>
              <w:jc w:val="both"/>
              <w:rPr>
                <w:rFonts w:ascii="Times New Roman" w:hAnsi="Times New Roman"/>
              </w:rPr>
            </w:pPr>
            <w:bookmarkStart w:id="41" w:name="n1059"/>
            <w:bookmarkEnd w:id="41"/>
            <w:r w:rsidRPr="00B0005D">
              <w:rPr>
                <w:rFonts w:ascii="Times New Roman" w:hAnsi="Times New Roman"/>
                <w:sz w:val="24"/>
                <w:szCs w:val="24"/>
                <w:lang w:eastAsia="uk-UA"/>
              </w:rPr>
              <w:t>Справжність підписів на документі, зазначеному в підпункті «г» цієї частини, засвідчується нотаріально. Якщо відповідно до закону або статуту товариства вимагається згода інших учасників на вихід з товариства, подається також така згода, справжність підписів на якій засвідчується нотаріально.</w:t>
            </w:r>
          </w:p>
          <w:p w:rsidR="00093A20" w:rsidRPr="00B0005D" w:rsidRDefault="00093A20" w:rsidP="006403B4">
            <w:pPr>
              <w:ind w:firstLine="223"/>
              <w:jc w:val="both"/>
              <w:rPr>
                <w:rFonts w:ascii="Times New Roman" w:hAnsi="Times New Roman"/>
              </w:rPr>
            </w:pPr>
            <w:bookmarkStart w:id="42" w:name="n1060"/>
            <w:bookmarkEnd w:id="42"/>
            <w:r w:rsidRPr="00B0005D">
              <w:rPr>
                <w:rFonts w:ascii="Times New Roman" w:hAnsi="Times New Roman"/>
                <w:sz w:val="24"/>
                <w:szCs w:val="24"/>
                <w:lang w:eastAsia="uk-UA"/>
              </w:rPr>
              <w:t>Справжність підписів на документі, зазначеному в підпункті «ґ» цієї частини, засвідчується нотаріально. Одночасно може бути надана довідка про формування резервного капіталу товариства.</w:t>
            </w:r>
          </w:p>
          <w:p w:rsidR="00093A20" w:rsidRPr="00B0005D" w:rsidRDefault="00093A20" w:rsidP="006403B4">
            <w:pPr>
              <w:ind w:firstLine="217"/>
              <w:jc w:val="both"/>
              <w:rPr>
                <w:rFonts w:ascii="Times New Roman" w:hAnsi="Times New Roman"/>
                <w:sz w:val="24"/>
                <w:szCs w:val="24"/>
                <w:lang w:eastAsia="uk-UA"/>
              </w:rPr>
            </w:pPr>
            <w:r w:rsidRPr="00B0005D">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B0005D" w:rsidRDefault="00093A20" w:rsidP="006403B4">
            <w:pPr>
              <w:ind w:firstLine="217"/>
              <w:jc w:val="both"/>
              <w:rPr>
                <w:rFonts w:ascii="Times New Roman" w:hAnsi="Times New Roman"/>
                <w:sz w:val="24"/>
                <w:szCs w:val="24"/>
                <w:lang w:eastAsia="uk-UA"/>
              </w:rPr>
            </w:pPr>
            <w:r w:rsidRPr="00B0005D">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52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rPr>
              <w:t xml:space="preserve">2. В </w:t>
            </w:r>
            <w:r w:rsidRPr="00B0005D">
              <w:rPr>
                <w:rFonts w:ascii="Times New Roman" w:hAnsi="Times New Roman"/>
                <w:sz w:val="24"/>
                <w:szCs w:val="24"/>
                <w:lang w:eastAsia="uk-UA"/>
              </w:rPr>
              <w:t>електронній формі д</w:t>
            </w:r>
            <w:r w:rsidRPr="00B0005D">
              <w:rPr>
                <w:rFonts w:ascii="Times New Roman" w:hAnsi="Times New Roman"/>
                <w:sz w:val="24"/>
                <w:szCs w:val="24"/>
              </w:rPr>
              <w:t>окументи</w:t>
            </w:r>
            <w:r w:rsidRPr="00B0005D">
              <w:rPr>
                <w:rFonts w:ascii="Times New Roman" w:hAnsi="Times New Roman"/>
                <w:sz w:val="24"/>
                <w:szCs w:val="24"/>
                <w:lang w:eastAsia="uk-UA"/>
              </w:rPr>
              <w:t xml:space="preserve"> подаються </w:t>
            </w:r>
            <w:r w:rsidRPr="00B0005D">
              <w:rPr>
                <w:rFonts w:ascii="Times New Roman" w:hAnsi="Times New Roman"/>
                <w:sz w:val="24"/>
                <w:szCs w:val="24"/>
              </w:rPr>
              <w:t>через портал електронних сервісів</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52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403B4">
            <w:pPr>
              <w:ind w:firstLine="223"/>
              <w:jc w:val="both"/>
              <w:rPr>
                <w:rFonts w:ascii="Times New Roman" w:hAnsi="Times New Roman"/>
                <w:sz w:val="24"/>
                <w:szCs w:val="24"/>
              </w:rPr>
            </w:pPr>
            <w:bookmarkStart w:id="43" w:name="n859"/>
            <w:bookmarkEnd w:id="43"/>
            <w:r w:rsidRPr="00B0005D">
              <w:rPr>
                <w:rFonts w:ascii="Times New Roman" w:hAnsi="Times New Roman"/>
                <w:sz w:val="24"/>
                <w:szCs w:val="24"/>
              </w:rPr>
              <w:t xml:space="preserve">За державну реєстрацію змін до відомостей про юридичну особу (крім благодійної організації), що містяться в Єдиному державному реєстрі </w:t>
            </w:r>
            <w:r w:rsidRPr="00B0005D">
              <w:rPr>
                <w:rFonts w:ascii="Times New Roman" w:hAnsi="Times New Roman"/>
                <w:sz w:val="24"/>
                <w:szCs w:val="24"/>
                <w:lang w:eastAsia="uk-UA"/>
              </w:rPr>
              <w:t>юридичних осіб, фізичних осіб – підприємців та громадських формувань</w:t>
            </w:r>
            <w:r w:rsidRPr="00B0005D">
              <w:rPr>
                <w:rFonts w:ascii="Times New Roman" w:hAnsi="Times New Roman"/>
                <w:sz w:val="24"/>
                <w:szCs w:val="24"/>
              </w:rPr>
              <w:t xml:space="preserve">, крім внесення змін до інформації про здійснення зв’язку з юридичною особою, справляється адміністративний збір у розмірі 0,3 </w:t>
            </w:r>
            <w:r w:rsidRPr="00B0005D">
              <w:rPr>
                <w:rFonts w:ascii="Times New Roman" w:hAnsi="Times New Roman"/>
                <w:color w:val="000000"/>
                <w:sz w:val="24"/>
                <w:szCs w:val="24"/>
                <w:shd w:val="clear" w:color="auto" w:fill="FFFFFF"/>
              </w:rPr>
              <w:t>прожиткового мінімуму для працездатних осіб.</w:t>
            </w:r>
            <w:r w:rsidRPr="00B0005D">
              <w:rPr>
                <w:rFonts w:ascii="Times New Roman" w:hAnsi="Times New Roman"/>
                <w:sz w:val="24"/>
                <w:szCs w:val="24"/>
              </w:rPr>
              <w:t xml:space="preserve"> Розмір адміністративного збору </w:t>
            </w:r>
            <w:r w:rsidRPr="00B0005D">
              <w:rPr>
                <w:rFonts w:ascii="Times New Roman" w:hAnsi="Times New Roman"/>
                <w:color w:val="000000"/>
                <w:sz w:val="24"/>
                <w:szCs w:val="24"/>
                <w:shd w:val="clear" w:color="auto" w:fill="FFFFFF"/>
              </w:rPr>
              <w:t>з</w:t>
            </w:r>
            <w:r w:rsidRPr="00B0005D">
              <w:rPr>
                <w:rFonts w:ascii="Times New Roman" w:hAnsi="Times New Roman"/>
                <w:sz w:val="24"/>
                <w:szCs w:val="24"/>
              </w:rPr>
              <w:t>а надсилання виписки з Єдиного державного реєстру юридичних осіб, фізичних осіб – підприємців та громадських формувань заявнику, товариству з обмеженою відповідальністю або товариству з додатковою відповідальністю та учасникам відповідного товариства збільшується на добуток 0,01 прожиткового мінімуму для працездатних осіб та кількості таких осіб.</w:t>
            </w:r>
          </w:p>
          <w:p w:rsidR="00093A20" w:rsidRPr="00B0005D" w:rsidRDefault="00093A20" w:rsidP="006403B4">
            <w:pPr>
              <w:ind w:firstLine="223"/>
              <w:jc w:val="both"/>
              <w:rPr>
                <w:rFonts w:ascii="Times New Roman" w:hAnsi="Times New Roman"/>
                <w:color w:val="000000"/>
                <w:sz w:val="24"/>
                <w:szCs w:val="24"/>
                <w:shd w:val="clear" w:color="auto" w:fill="FFFFFF"/>
              </w:rPr>
            </w:pPr>
            <w:r w:rsidRPr="00B0005D">
              <w:rPr>
                <w:rFonts w:ascii="Times New Roman" w:hAnsi="Times New Roman"/>
                <w:sz w:val="24"/>
                <w:szCs w:val="24"/>
              </w:rPr>
              <w:t xml:space="preserve">За державну реєстрацію змін до відомостей </w:t>
            </w:r>
            <w:r w:rsidRPr="00B0005D">
              <w:rPr>
                <w:rFonts w:ascii="Times New Roman" w:hAnsi="Times New Roman"/>
                <w:sz w:val="24"/>
                <w:szCs w:val="24"/>
                <w:lang w:eastAsia="uk-UA"/>
              </w:rPr>
              <w:t xml:space="preserve">про </w:t>
            </w:r>
            <w:r w:rsidRPr="00B0005D">
              <w:rPr>
                <w:rFonts w:ascii="Times New Roman" w:hAnsi="Times New Roman"/>
                <w:sz w:val="24"/>
                <w:szCs w:val="24"/>
              </w:rPr>
              <w:t xml:space="preserve">благодійну організацію, що містяться в Єдиному державному реєстрі </w:t>
            </w:r>
            <w:r w:rsidRPr="00B0005D">
              <w:rPr>
                <w:rFonts w:ascii="Times New Roman" w:hAnsi="Times New Roman"/>
                <w:sz w:val="24"/>
                <w:szCs w:val="24"/>
                <w:lang w:eastAsia="uk-UA"/>
              </w:rPr>
              <w:t xml:space="preserve">юридичних осіб, фізичних осіб – підприємців та громадських формувань, </w:t>
            </w:r>
            <w:r w:rsidRPr="00B0005D">
              <w:rPr>
                <w:rFonts w:ascii="Times New Roman" w:hAnsi="Times New Roman"/>
                <w:sz w:val="24"/>
                <w:szCs w:val="24"/>
              </w:rPr>
              <w:t xml:space="preserve">справляється адміністративний збір у розмірі 0,1 </w:t>
            </w:r>
            <w:r w:rsidRPr="00B0005D">
              <w:rPr>
                <w:rFonts w:ascii="Times New Roman" w:hAnsi="Times New Roman"/>
                <w:color w:val="000000"/>
                <w:sz w:val="24"/>
                <w:szCs w:val="24"/>
                <w:shd w:val="clear" w:color="auto" w:fill="FFFFFF"/>
              </w:rPr>
              <w:t>прожиткового мінімуму для працездатних осіб.</w:t>
            </w:r>
          </w:p>
          <w:p w:rsidR="00093A20" w:rsidRPr="00B0005D" w:rsidRDefault="00093A20" w:rsidP="006403B4">
            <w:pPr>
              <w:ind w:firstLine="223"/>
              <w:jc w:val="both"/>
              <w:rPr>
                <w:rFonts w:ascii="Times New Roman" w:hAnsi="Times New Roman"/>
                <w:sz w:val="24"/>
                <w:szCs w:val="24"/>
                <w:lang w:eastAsia="uk-UA"/>
              </w:rPr>
            </w:pPr>
            <w:r w:rsidRPr="00B0005D">
              <w:rPr>
                <w:rFonts w:ascii="Times New Roman" w:hAnsi="Times New Roman"/>
                <w:sz w:val="24"/>
                <w:szCs w:val="24"/>
                <w:lang w:eastAsia="uk-UA"/>
              </w:rPr>
              <w:t xml:space="preserve"> За державну реєстрацію на підставі документів, поданих в електронній формі, – 75 відсотків адміністративного збору.</w:t>
            </w:r>
          </w:p>
          <w:p w:rsidR="00093A20" w:rsidRPr="00B0005D" w:rsidRDefault="00093A20" w:rsidP="006403B4">
            <w:pPr>
              <w:ind w:firstLine="223"/>
              <w:jc w:val="both"/>
              <w:rPr>
                <w:rFonts w:ascii="Times New Roman" w:hAnsi="Times New Roman"/>
                <w:sz w:val="24"/>
                <w:szCs w:val="24"/>
                <w:u w:val="single"/>
                <w:lang w:eastAsia="uk-UA"/>
              </w:rPr>
            </w:pPr>
            <w:r w:rsidRPr="00B0005D">
              <w:rPr>
                <w:rFonts w:ascii="Times New Roman" w:hAnsi="Times New Roman"/>
                <w:sz w:val="24"/>
                <w:szCs w:val="24"/>
                <w:lang w:eastAsia="uk-UA"/>
              </w:rPr>
              <w:t xml:space="preserve">Державна реєстрація змін до відомостей у скорочені строки проводиться </w:t>
            </w:r>
            <w:r w:rsidRPr="00B0005D">
              <w:rPr>
                <w:rFonts w:ascii="Times New Roman" w:hAnsi="Times New Roman"/>
                <w:sz w:val="24"/>
                <w:szCs w:val="24"/>
                <w:u w:val="single"/>
                <w:lang w:eastAsia="uk-UA"/>
              </w:rPr>
              <w:t>виключно за бажанням заявника у разі внесення ним додатково</w:t>
            </w:r>
            <w:r w:rsidRPr="00B0005D">
              <w:rPr>
                <w:rFonts w:ascii="Times New Roman" w:hAnsi="Times New Roman"/>
                <w:sz w:val="24"/>
                <w:szCs w:val="24"/>
                <w:lang w:eastAsia="uk-UA"/>
              </w:rPr>
              <w:t xml:space="preserve"> до адміністративного збору </w:t>
            </w:r>
            <w:r w:rsidRPr="00B0005D">
              <w:rPr>
                <w:rFonts w:ascii="Times New Roman" w:hAnsi="Times New Roman"/>
                <w:sz w:val="24"/>
                <w:szCs w:val="24"/>
                <w:u w:val="single"/>
                <w:lang w:eastAsia="uk-UA"/>
              </w:rPr>
              <w:t>відповідної плати:</w:t>
            </w:r>
          </w:p>
          <w:p w:rsidR="00093A20" w:rsidRPr="00B0005D" w:rsidRDefault="00093A20" w:rsidP="006403B4">
            <w:pPr>
              <w:ind w:firstLine="223"/>
              <w:jc w:val="both"/>
              <w:rPr>
                <w:rFonts w:ascii="Times New Roman" w:hAnsi="Times New Roman"/>
                <w:sz w:val="24"/>
                <w:szCs w:val="24"/>
                <w:lang w:eastAsia="uk-UA"/>
              </w:rPr>
            </w:pPr>
            <w:r w:rsidRPr="00B0005D">
              <w:rPr>
                <w:rFonts w:ascii="Times New Roman" w:hAnsi="Times New Roman"/>
                <w:sz w:val="24"/>
                <w:szCs w:val="24"/>
                <w:lang w:eastAsia="uk-UA"/>
              </w:rPr>
              <w:t xml:space="preserve">у подвійному розмірі адміністративного збору – за проведення державної реєстрації змін до відомостей </w:t>
            </w:r>
            <w:r w:rsidRPr="00B0005D">
              <w:rPr>
                <w:rFonts w:ascii="Times New Roman" w:hAnsi="Times New Roman"/>
                <w:sz w:val="24"/>
                <w:szCs w:val="24"/>
                <w:u w:val="single"/>
                <w:lang w:eastAsia="uk-UA"/>
              </w:rPr>
              <w:t>протягом шести годин</w:t>
            </w:r>
            <w:r w:rsidRPr="00B0005D">
              <w:rPr>
                <w:rFonts w:ascii="Times New Roman" w:hAnsi="Times New Roman"/>
                <w:sz w:val="24"/>
                <w:szCs w:val="24"/>
                <w:lang w:eastAsia="uk-UA"/>
              </w:rPr>
              <w:t xml:space="preserve"> після надходження документів;</w:t>
            </w:r>
          </w:p>
          <w:p w:rsidR="00093A20" w:rsidRPr="00B0005D" w:rsidRDefault="00093A20" w:rsidP="006403B4">
            <w:pPr>
              <w:ind w:firstLine="223"/>
              <w:jc w:val="both"/>
              <w:rPr>
                <w:rFonts w:ascii="Times New Roman" w:hAnsi="Times New Roman"/>
                <w:sz w:val="24"/>
                <w:szCs w:val="24"/>
                <w:lang w:eastAsia="uk-UA"/>
              </w:rPr>
            </w:pPr>
            <w:r w:rsidRPr="00B0005D">
              <w:rPr>
                <w:rFonts w:ascii="Times New Roman" w:hAnsi="Times New Roman"/>
                <w:sz w:val="24"/>
                <w:szCs w:val="24"/>
                <w:lang w:eastAsia="uk-UA"/>
              </w:rPr>
              <w:t xml:space="preserve">у п’ятикратному розмірі адміністративного збору – за проведення державної реєстрації змін до відомостей </w:t>
            </w:r>
            <w:r w:rsidRPr="00B0005D">
              <w:rPr>
                <w:rFonts w:ascii="Times New Roman" w:hAnsi="Times New Roman"/>
                <w:sz w:val="24"/>
                <w:szCs w:val="24"/>
                <w:u w:val="single"/>
                <w:lang w:eastAsia="uk-UA"/>
              </w:rPr>
              <w:t>протягом двох годин</w:t>
            </w:r>
            <w:r w:rsidRPr="00B0005D">
              <w:rPr>
                <w:rFonts w:ascii="Times New Roman" w:hAnsi="Times New Roman"/>
                <w:sz w:val="24"/>
                <w:szCs w:val="24"/>
                <w:lang w:eastAsia="uk-UA"/>
              </w:rPr>
              <w:t xml:space="preserve"> після надходження документів.</w:t>
            </w:r>
          </w:p>
          <w:p w:rsidR="00093A20" w:rsidRPr="00B0005D" w:rsidRDefault="00093A20" w:rsidP="006403B4">
            <w:pPr>
              <w:ind w:firstLine="223"/>
              <w:jc w:val="both"/>
              <w:rPr>
                <w:rFonts w:ascii="Times New Roman" w:hAnsi="Times New Roman"/>
                <w:sz w:val="24"/>
                <w:szCs w:val="24"/>
                <w:lang w:eastAsia="uk-UA"/>
              </w:rPr>
            </w:pPr>
            <w:r w:rsidRPr="00B0005D">
              <w:rPr>
                <w:rFonts w:ascii="Times New Roman" w:hAnsi="Times New Roman"/>
                <w:sz w:val="24"/>
                <w:szCs w:val="24"/>
                <w:lang w:eastAsia="uk-UA"/>
              </w:rPr>
              <w:t>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093A20" w:rsidRPr="00B0005D" w:rsidRDefault="00093A20" w:rsidP="006403B4">
            <w:pPr>
              <w:ind w:firstLine="223"/>
              <w:jc w:val="both"/>
              <w:rPr>
                <w:rFonts w:ascii="Times New Roman" w:hAnsi="Times New Roman"/>
                <w:sz w:val="24"/>
                <w:szCs w:val="24"/>
                <w:lang w:eastAsia="uk-UA"/>
              </w:rPr>
            </w:pPr>
            <w:r w:rsidRPr="00B0005D">
              <w:rPr>
                <w:rFonts w:ascii="Times New Roman" w:hAnsi="Times New Roman"/>
                <w:sz w:val="24"/>
                <w:szCs w:val="24"/>
                <w:lang w:eastAsia="uk-UA"/>
              </w:rPr>
              <w:t>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строк, визначений цими законами</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52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52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18"/>
              </w:numPr>
              <w:tabs>
                <w:tab w:val="left" w:pos="-67"/>
              </w:tabs>
              <w:ind w:left="0" w:firstLine="357"/>
              <w:rPr>
                <w:sz w:val="24"/>
                <w:szCs w:val="24"/>
                <w:lang w:eastAsia="uk-UA"/>
              </w:rPr>
            </w:pPr>
            <w:r w:rsidRPr="00B0005D">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F76235">
            <w:pPr>
              <w:pStyle w:val="ListParagraph"/>
              <w:numPr>
                <w:ilvl w:val="0"/>
                <w:numId w:val="18"/>
              </w:numPr>
              <w:tabs>
                <w:tab w:val="left" w:pos="-67"/>
              </w:tabs>
              <w:ind w:left="0" w:firstLine="357"/>
              <w:rPr>
                <w:sz w:val="24"/>
                <w:szCs w:val="24"/>
                <w:lang w:eastAsia="uk-UA"/>
              </w:rPr>
            </w:pPr>
            <w:r w:rsidRPr="00B0005D">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18"/>
              </w:numPr>
              <w:tabs>
                <w:tab w:val="left" w:pos="-67"/>
              </w:tabs>
              <w:ind w:left="0" w:firstLine="357"/>
              <w:rPr>
                <w:sz w:val="24"/>
                <w:szCs w:val="24"/>
                <w:lang w:eastAsia="uk-UA"/>
              </w:rPr>
            </w:pPr>
            <w:r w:rsidRPr="00B000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18"/>
              </w:numPr>
              <w:tabs>
                <w:tab w:val="left" w:pos="-67"/>
              </w:tabs>
              <w:ind w:left="0" w:firstLine="357"/>
              <w:rPr>
                <w:sz w:val="24"/>
                <w:szCs w:val="24"/>
                <w:lang w:eastAsia="uk-UA"/>
              </w:rPr>
            </w:pPr>
            <w:r w:rsidRPr="00B0005D">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18"/>
              </w:numPr>
              <w:tabs>
                <w:tab w:val="left" w:pos="-67"/>
              </w:tabs>
              <w:ind w:left="0" w:firstLine="357"/>
              <w:rPr>
                <w:sz w:val="24"/>
                <w:szCs w:val="24"/>
                <w:lang w:eastAsia="uk-UA"/>
              </w:rPr>
            </w:pPr>
            <w:r w:rsidRPr="00B0005D">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18"/>
              </w:numPr>
              <w:tabs>
                <w:tab w:val="left" w:pos="-67"/>
              </w:tabs>
              <w:ind w:left="0" w:firstLine="357"/>
              <w:rPr>
                <w:sz w:val="24"/>
                <w:szCs w:val="24"/>
                <w:lang w:eastAsia="uk-UA"/>
              </w:rPr>
            </w:pPr>
            <w:r w:rsidRPr="00B0005D">
              <w:rPr>
                <w:sz w:val="24"/>
                <w:szCs w:val="24"/>
                <w:lang w:eastAsia="uk-UA"/>
              </w:rPr>
              <w:t>Несплата адміністративного збору або сплата не в повному обсязі;</w:t>
            </w:r>
          </w:p>
          <w:p w:rsidR="00093A20" w:rsidRPr="00B0005D" w:rsidRDefault="00093A20" w:rsidP="00F76235">
            <w:pPr>
              <w:pStyle w:val="ListParagraph"/>
              <w:numPr>
                <w:ilvl w:val="0"/>
                <w:numId w:val="18"/>
              </w:numPr>
              <w:tabs>
                <w:tab w:val="left" w:pos="-67"/>
              </w:tabs>
              <w:ind w:left="0" w:firstLine="357"/>
              <w:rPr>
                <w:sz w:val="24"/>
                <w:szCs w:val="24"/>
                <w:lang w:eastAsia="uk-UA"/>
              </w:rPr>
            </w:pPr>
            <w:r w:rsidRPr="00B0005D">
              <w:rPr>
                <w:sz w:val="24"/>
                <w:szCs w:val="24"/>
                <w:lang w:eastAsia="uk-UA"/>
              </w:rPr>
              <w:t>Подання документів з порушенням встановленого законодавством строку для їх подання</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 реєстрації</w:t>
            </w:r>
          </w:p>
        </w:tc>
        <w:tc>
          <w:tcPr>
            <w:tcW w:w="352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19"/>
              </w:numPr>
              <w:tabs>
                <w:tab w:val="left" w:pos="801"/>
              </w:tabs>
              <w:ind w:left="0" w:firstLine="357"/>
              <w:rPr>
                <w:sz w:val="24"/>
                <w:szCs w:val="24"/>
                <w:lang w:eastAsia="uk-UA"/>
              </w:rPr>
            </w:pPr>
            <w:r w:rsidRPr="00B0005D">
              <w:rPr>
                <w:sz w:val="24"/>
                <w:szCs w:val="24"/>
                <w:lang w:eastAsia="uk-UA"/>
              </w:rPr>
              <w:t>Документи подано особою, яка не має на це повноважень;</w:t>
            </w:r>
          </w:p>
          <w:p w:rsidR="00093A20" w:rsidRPr="00B0005D" w:rsidRDefault="00093A20" w:rsidP="00F76235">
            <w:pPr>
              <w:pStyle w:val="ListParagraph"/>
              <w:numPr>
                <w:ilvl w:val="0"/>
                <w:numId w:val="19"/>
              </w:numPr>
              <w:tabs>
                <w:tab w:val="left" w:pos="801"/>
              </w:tabs>
              <w:ind w:left="0" w:firstLine="357"/>
              <w:rPr>
                <w:sz w:val="24"/>
                <w:szCs w:val="24"/>
                <w:lang w:eastAsia="uk-UA"/>
              </w:rPr>
            </w:pPr>
            <w:r w:rsidRPr="00B0005D">
              <w:rPr>
                <w:sz w:val="24"/>
                <w:szCs w:val="24"/>
                <w:lang w:eastAsia="uk-UA"/>
              </w:rPr>
              <w:t xml:space="preserve">У Єдиному державному реєстрі юридичних осіб, фізичних </w:t>
            </w:r>
            <w:r w:rsidRPr="00B0005D">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093A20" w:rsidRPr="00B0005D" w:rsidRDefault="00093A20" w:rsidP="00F76235">
            <w:pPr>
              <w:pStyle w:val="ListParagraph"/>
              <w:numPr>
                <w:ilvl w:val="0"/>
                <w:numId w:val="19"/>
              </w:numPr>
              <w:tabs>
                <w:tab w:val="left" w:pos="801"/>
              </w:tabs>
              <w:ind w:left="0" w:firstLine="357"/>
              <w:rPr>
                <w:sz w:val="24"/>
                <w:szCs w:val="24"/>
                <w:lang w:eastAsia="uk-UA"/>
              </w:rPr>
            </w:pPr>
            <w:r w:rsidRPr="00B0005D">
              <w:rPr>
                <w:sz w:val="24"/>
                <w:szCs w:val="24"/>
                <w:lang w:eastAsia="uk-UA"/>
              </w:rPr>
              <w:t xml:space="preserve">У Єдиному державному реєстрі юридичних осіб, фізичних </w:t>
            </w:r>
            <w:r w:rsidRPr="00B0005D">
              <w:rPr>
                <w:sz w:val="24"/>
                <w:szCs w:val="24"/>
                <w:lang w:eastAsia="uk-UA"/>
              </w:rPr>
              <w:br/>
              <w:t>осіб – підприємців та громадських формувань містяться відомості про судове рішення про арешт корпоративних прав – у разі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зв’язку із зміною частки засновника (учасника) у статутному (складеному) капіталі (пайовому фонді) юридичної особи;</w:t>
            </w:r>
          </w:p>
          <w:p w:rsidR="00093A20" w:rsidRPr="00B0005D" w:rsidRDefault="00093A20" w:rsidP="00F76235">
            <w:pPr>
              <w:pStyle w:val="ListParagraph"/>
              <w:numPr>
                <w:ilvl w:val="0"/>
                <w:numId w:val="19"/>
              </w:numPr>
              <w:tabs>
                <w:tab w:val="left" w:pos="801"/>
              </w:tabs>
              <w:ind w:left="0" w:firstLine="357"/>
              <w:rPr>
                <w:sz w:val="24"/>
                <w:szCs w:val="24"/>
                <w:lang w:eastAsia="uk-UA"/>
              </w:rPr>
            </w:pPr>
            <w:r w:rsidRPr="00B0005D">
              <w:rPr>
                <w:sz w:val="24"/>
                <w:szCs w:val="24"/>
                <w:lang w:eastAsia="uk-UA"/>
              </w:rPr>
              <w:t>Не усунуто підстави для зупинення розгляду документів протягом встановленого строку;</w:t>
            </w:r>
          </w:p>
          <w:p w:rsidR="00093A20" w:rsidRPr="00B0005D" w:rsidRDefault="00093A20" w:rsidP="00F76235">
            <w:pPr>
              <w:pStyle w:val="ListParagraph"/>
              <w:numPr>
                <w:ilvl w:val="0"/>
                <w:numId w:val="19"/>
              </w:numPr>
              <w:tabs>
                <w:tab w:val="left" w:pos="801"/>
              </w:tabs>
              <w:ind w:left="0" w:firstLine="357"/>
              <w:rPr>
                <w:sz w:val="24"/>
                <w:szCs w:val="24"/>
                <w:lang w:eastAsia="uk-UA"/>
              </w:rPr>
            </w:pPr>
            <w:r w:rsidRPr="00B0005D">
              <w:rPr>
                <w:sz w:val="24"/>
                <w:szCs w:val="24"/>
                <w:lang w:eastAsia="uk-UA"/>
              </w:rPr>
              <w:t>Документи суперечать вимогам Конституції та законів України;</w:t>
            </w:r>
          </w:p>
          <w:p w:rsidR="00093A20" w:rsidRPr="00B0005D" w:rsidRDefault="00093A20" w:rsidP="00F76235">
            <w:pPr>
              <w:pStyle w:val="ListParagraph"/>
              <w:numPr>
                <w:ilvl w:val="0"/>
                <w:numId w:val="19"/>
              </w:numPr>
              <w:tabs>
                <w:tab w:val="left" w:pos="801"/>
              </w:tabs>
              <w:ind w:left="0" w:firstLine="357"/>
              <w:rPr>
                <w:sz w:val="24"/>
                <w:szCs w:val="24"/>
                <w:lang w:eastAsia="uk-UA"/>
              </w:rPr>
            </w:pPr>
            <w:r w:rsidRPr="00B0005D">
              <w:rPr>
                <w:sz w:val="24"/>
                <w:szCs w:val="24"/>
                <w:lang w:eastAsia="uk-UA"/>
              </w:rPr>
              <w:t>Невідповідність найменування юридичної особи вимогам закону;</w:t>
            </w:r>
          </w:p>
          <w:p w:rsidR="00093A20" w:rsidRPr="00B0005D" w:rsidRDefault="00093A20" w:rsidP="00F76235">
            <w:pPr>
              <w:pStyle w:val="ListParagraph"/>
              <w:numPr>
                <w:ilvl w:val="0"/>
                <w:numId w:val="19"/>
              </w:numPr>
              <w:tabs>
                <w:tab w:val="left" w:pos="801"/>
              </w:tabs>
              <w:ind w:left="0" w:firstLine="357"/>
              <w:rPr>
                <w:sz w:val="24"/>
                <w:szCs w:val="24"/>
                <w:lang w:eastAsia="uk-UA"/>
              </w:rPr>
            </w:pPr>
            <w:r w:rsidRPr="00B0005D">
              <w:rPr>
                <w:sz w:val="24"/>
                <w:szCs w:val="24"/>
                <w:lang w:eastAsia="uk-UA"/>
              </w:rPr>
              <w:t>Щодо юридичної особи, стосовно якої подано заяву про державну реєстрацію змін до відомостей Єдиного державного реєстру юридичних осіб, фізичних осіб – підприємців та громадських формувань,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p>
          <w:p w:rsidR="00093A20" w:rsidRPr="00B0005D" w:rsidRDefault="00093A20" w:rsidP="00F76235">
            <w:pPr>
              <w:pStyle w:val="ListParagraph"/>
              <w:numPr>
                <w:ilvl w:val="0"/>
                <w:numId w:val="19"/>
              </w:numPr>
              <w:tabs>
                <w:tab w:val="left" w:pos="801"/>
              </w:tabs>
              <w:ind w:left="0" w:firstLine="357"/>
              <w:rPr>
                <w:sz w:val="24"/>
                <w:szCs w:val="24"/>
                <w:lang w:eastAsia="uk-UA"/>
              </w:rPr>
            </w:pPr>
            <w:r w:rsidRPr="00B0005D">
              <w:rPr>
                <w:sz w:val="24"/>
                <w:szCs w:val="24"/>
                <w:lang w:eastAsia="uk-UA"/>
              </w:rPr>
              <w:t>Заяву про державну реєстрацію змін до відомостей Єдиного державного реєстру юридичних осіб, фізичних осіб – підприємців та громадських формувань,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заборгованості з відповідних платежів понад три місяці, крім випадку збільшення розміру такої частки;</w:t>
            </w:r>
          </w:p>
          <w:p w:rsidR="00093A20" w:rsidRPr="00B0005D" w:rsidRDefault="00093A20" w:rsidP="00F76235">
            <w:pPr>
              <w:pStyle w:val="ListParagraph"/>
              <w:numPr>
                <w:ilvl w:val="0"/>
                <w:numId w:val="19"/>
              </w:numPr>
              <w:tabs>
                <w:tab w:val="left" w:pos="801"/>
              </w:tabs>
              <w:ind w:left="0" w:firstLine="357"/>
              <w:rPr>
                <w:sz w:val="24"/>
                <w:szCs w:val="24"/>
                <w:lang w:eastAsia="uk-UA"/>
              </w:rPr>
            </w:pPr>
            <w:r w:rsidRPr="00B0005D">
              <w:rPr>
                <w:sz w:val="24"/>
                <w:szCs w:val="24"/>
                <w:lang w:eastAsia="uk-UA"/>
              </w:rPr>
              <w:t>Статут товариства з обмеженою відповідальністю або товариства з додатковою відповідальністю поданий зі змінами, прийнятими без врахування голосів, які припадають на частку померлого учасника товариства</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52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20"/>
              </w:numPr>
              <w:tabs>
                <w:tab w:val="left" w:pos="358"/>
                <w:tab w:val="left" w:pos="449"/>
              </w:tabs>
              <w:ind w:left="0" w:firstLine="357"/>
              <w:rPr>
                <w:sz w:val="24"/>
                <w:szCs w:val="24"/>
                <w:lang w:eastAsia="uk-UA"/>
              </w:rPr>
            </w:pPr>
            <w:r w:rsidRPr="00B0005D">
              <w:rPr>
                <w:sz w:val="24"/>
                <w:szCs w:val="24"/>
              </w:rPr>
              <w:t xml:space="preserve">Внесення відповідного запису до </w:t>
            </w:r>
            <w:r w:rsidRPr="00B0005D">
              <w:rPr>
                <w:sz w:val="24"/>
                <w:szCs w:val="24"/>
                <w:lang w:eastAsia="uk-UA"/>
              </w:rPr>
              <w:t>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20"/>
              </w:numPr>
              <w:tabs>
                <w:tab w:val="left" w:pos="358"/>
              </w:tabs>
              <w:ind w:left="0" w:firstLine="357"/>
              <w:rPr>
                <w:sz w:val="24"/>
                <w:szCs w:val="24"/>
                <w:lang w:eastAsia="uk-UA"/>
              </w:rPr>
            </w:pPr>
            <w:r w:rsidRPr="00B0005D">
              <w:rPr>
                <w:sz w:val="24"/>
                <w:szCs w:val="24"/>
              </w:rPr>
              <w:t xml:space="preserve">Виписка з </w:t>
            </w:r>
            <w:r w:rsidRPr="00B0005D">
              <w:rPr>
                <w:sz w:val="24"/>
                <w:szCs w:val="24"/>
                <w:lang w:eastAsia="uk-UA"/>
              </w:rPr>
              <w:t>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093A20" w:rsidRPr="00B0005D" w:rsidRDefault="00093A20" w:rsidP="00F76235">
            <w:pPr>
              <w:pStyle w:val="ListParagraph"/>
              <w:numPr>
                <w:ilvl w:val="0"/>
                <w:numId w:val="20"/>
              </w:numPr>
              <w:tabs>
                <w:tab w:val="left" w:pos="358"/>
              </w:tabs>
              <w:ind w:left="0" w:firstLine="357"/>
              <w:rPr>
                <w:sz w:val="24"/>
                <w:szCs w:val="24"/>
                <w:lang w:eastAsia="uk-UA"/>
              </w:rPr>
            </w:pPr>
            <w:r w:rsidRPr="00B0005D">
              <w:rPr>
                <w:sz w:val="24"/>
                <w:szCs w:val="24"/>
                <w:lang w:eastAsia="uk-UA"/>
              </w:rPr>
              <w:t>Установчий документ юридичної особи в електронній формі, виготовлений шляхом сканування – у разі внесення змін до установчого документа;</w:t>
            </w:r>
          </w:p>
          <w:p w:rsidR="00093A20" w:rsidRPr="00B0005D" w:rsidRDefault="00093A20" w:rsidP="00F76235">
            <w:pPr>
              <w:pStyle w:val="ListParagraph"/>
              <w:numPr>
                <w:ilvl w:val="0"/>
                <w:numId w:val="20"/>
              </w:numPr>
              <w:tabs>
                <w:tab w:val="left" w:pos="358"/>
                <w:tab w:val="left" w:pos="449"/>
              </w:tabs>
              <w:ind w:left="0" w:firstLine="357"/>
              <w:rPr>
                <w:sz w:val="24"/>
                <w:szCs w:val="24"/>
                <w:lang w:eastAsia="uk-UA"/>
              </w:rPr>
            </w:pPr>
            <w:r w:rsidRPr="00B0005D">
              <w:rPr>
                <w:sz w:val="24"/>
                <w:szCs w:val="24"/>
                <w:lang w:eastAsia="uk-UA"/>
              </w:rPr>
              <w:t>Повідомлення про відмову у державній реєстрації із зазначенням виключного переліку підстав для відмови</w:t>
            </w:r>
          </w:p>
        </w:tc>
      </w:tr>
      <w:tr w:rsidR="00093A20" w:rsidRPr="00B0005D" w:rsidTr="002D39DE">
        <w:tc>
          <w:tcPr>
            <w:tcW w:w="18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15</w:t>
            </w:r>
          </w:p>
        </w:tc>
        <w:tc>
          <w:tcPr>
            <w:tcW w:w="128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52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 xml:space="preserve">Результати надання адміністративної послуги у сфері державної реєстрації (у тому числі виписка з </w:t>
            </w:r>
            <w:r w:rsidRPr="00B0005D">
              <w:rPr>
                <w:sz w:val="24"/>
                <w:szCs w:val="24"/>
                <w:lang w:eastAsia="uk-UA"/>
              </w:rPr>
              <w:t>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w:t>
            </w:r>
            <w:r w:rsidRPr="00B0005D">
              <w:rPr>
                <w:sz w:val="24"/>
                <w:szCs w:val="24"/>
              </w:rPr>
              <w:t xml:space="preserve"> 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sz w:val="24"/>
                <w:szCs w:val="24"/>
              </w:rPr>
            </w:pPr>
            <w:r w:rsidRPr="00B0005D">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93A20" w:rsidRPr="00B0005D" w:rsidRDefault="00093A20" w:rsidP="00F76235">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tabs>
          <w:tab w:val="left" w:pos="9564"/>
        </w:tabs>
        <w:ind w:left="-142"/>
        <w:rPr>
          <w:rFonts w:ascii="Times New Roman" w:hAnsi="Times New Roman"/>
          <w:sz w:val="6"/>
          <w:szCs w:val="6"/>
        </w:rPr>
      </w:pPr>
      <w:r w:rsidRPr="00B0005D">
        <w:rPr>
          <w:rFonts w:ascii="Times New Roman" w:hAnsi="Times New Roman"/>
          <w:sz w:val="6"/>
          <w:szCs w:val="6"/>
        </w:rPr>
        <w:t>________________________</w:t>
      </w:r>
    </w:p>
    <w:p w:rsidR="00093A20" w:rsidRPr="00B0005D" w:rsidRDefault="00093A20" w:rsidP="00F76235">
      <w:pPr>
        <w:tabs>
          <w:tab w:val="left" w:pos="9564"/>
        </w:tabs>
        <w:ind w:left="-142"/>
        <w:rPr>
          <w:rFonts w:ascii="Times New Roman" w:hAnsi="Times New Roman"/>
          <w:b/>
          <w:sz w:val="14"/>
          <w:szCs w:val="14"/>
        </w:rPr>
      </w:pPr>
      <w:r w:rsidRPr="00B0005D">
        <w:rPr>
          <w:rFonts w:ascii="Times New Roman" w:hAnsi="Times New Roman"/>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rPr>
          <w:rFonts w:ascii="Times New Roman" w:hAnsi="Times New Roman"/>
          <w:sz w:val="24"/>
          <w:szCs w:val="24"/>
        </w:rPr>
      </w:pPr>
    </w:p>
    <w:p w:rsidR="00093A20" w:rsidRPr="00B0005D" w:rsidRDefault="00093A20" w:rsidP="00F76235">
      <w:pPr>
        <w:rPr>
          <w:rFonts w:ascii="Times New Roman" w:hAnsi="Times New Roman"/>
          <w:sz w:val="24"/>
          <w:szCs w:val="24"/>
        </w:rPr>
      </w:pP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6403B4">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b/>
          <w:sz w:val="10"/>
          <w:szCs w:val="10"/>
          <w:lang w:val="ru-RU" w:eastAsia="uk-UA"/>
        </w:rPr>
      </w:pPr>
    </w:p>
    <w:p w:rsidR="00093A20" w:rsidRPr="00B0005D" w:rsidRDefault="00093A20" w:rsidP="00F76235">
      <w:pPr>
        <w:jc w:val="center"/>
        <w:rPr>
          <w:rFonts w:ascii="Times New Roman" w:hAnsi="Times New Roman"/>
          <w:sz w:val="24"/>
          <w:lang w:eastAsia="uk-UA"/>
        </w:rPr>
      </w:pPr>
      <w:r w:rsidRPr="00B0005D">
        <w:rPr>
          <w:rFonts w:ascii="Times New Roman" w:hAnsi="Times New Roman"/>
          <w:sz w:val="24"/>
          <w:lang w:eastAsia="uk-UA"/>
        </w:rPr>
        <w:t>надання адміністративної послуги:</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Державна реєстрація змін до відомостей про фізичну особу – підприємця, які містяться в Єдиному державному реєстрі юридичних осіб</w:t>
      </w:r>
      <w:r w:rsidRPr="00B0005D">
        <w:rPr>
          <w:rFonts w:ascii="Times New Roman" w:hAnsi="Times New Roman"/>
          <w:b/>
          <w:color w:val="000000"/>
          <w:u w:val="single"/>
          <w:shd w:val="clear" w:color="auto" w:fill="FFFFFF"/>
        </w:rPr>
        <w:t>, фізичних осіб - підприємців та громадських формувань</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jc w:val="center"/>
        <w:rPr>
          <w:rFonts w:ascii="Times New Roman" w:hAnsi="Times New Roman"/>
          <w:color w:val="00B050"/>
          <w:sz w:val="10"/>
          <w:szCs w:val="10"/>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399"/>
        <w:gridCol w:w="2052"/>
        <w:gridCol w:w="2344"/>
        <w:gridCol w:w="1963"/>
      </w:tblGrid>
      <w:tr w:rsidR="00093A20" w:rsidRPr="00B0005D" w:rsidTr="00F76235">
        <w:tc>
          <w:tcPr>
            <w:tcW w:w="3399"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052"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344"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63"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399"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052"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344"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63"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65"/>
        </w:trPr>
        <w:tc>
          <w:tcPr>
            <w:tcW w:w="3399"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1.Прийом документів</w:t>
            </w:r>
            <w:r w:rsidRPr="00B0005D">
              <w:rPr>
                <w:rFonts w:ascii="Times New Roman" w:hAnsi="Times New Roman"/>
                <w:sz w:val="24"/>
                <w:szCs w:val="24"/>
                <w:lang w:val="ru-RU" w:eastAsia="uk-UA"/>
              </w:rPr>
              <w:t xml:space="preserve"> </w:t>
            </w:r>
            <w:r w:rsidRPr="00B0005D">
              <w:rPr>
                <w:rFonts w:ascii="Times New Roman" w:hAnsi="Times New Roman"/>
                <w:sz w:val="24"/>
                <w:szCs w:val="24"/>
                <w:lang w:eastAsia="uk-UA"/>
              </w:rPr>
              <w:t xml:space="preserve">та видача заявнику опису документів з відміткою про дату </w:t>
            </w:r>
            <w:r w:rsidRPr="00B0005D">
              <w:rPr>
                <w:rFonts w:ascii="Times New Roman" w:hAnsi="Times New Roman"/>
                <w:color w:val="000000"/>
                <w:sz w:val="24"/>
                <w:szCs w:val="24"/>
                <w:shd w:val="clear" w:color="auto" w:fill="FFFFFF"/>
              </w:rPr>
              <w:t>отримання</w:t>
            </w:r>
            <w:r w:rsidRPr="00B0005D">
              <w:rPr>
                <w:rFonts w:ascii="Times New Roman" w:hAnsi="Times New Roman"/>
                <w:color w:val="000000"/>
                <w:sz w:val="24"/>
                <w:szCs w:val="24"/>
                <w:shd w:val="clear" w:color="auto" w:fill="FFFFFF"/>
                <w:lang w:val="ru-RU"/>
              </w:rPr>
              <w:t xml:space="preserve"> </w:t>
            </w:r>
            <w:r w:rsidRPr="00B0005D">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05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344"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63"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399"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05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344"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63"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399"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05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344"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63"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214"/>
        </w:trPr>
        <w:tc>
          <w:tcPr>
            <w:tcW w:w="9758" w:type="dxa"/>
            <w:gridSpan w:val="4"/>
          </w:tcPr>
          <w:p w:rsidR="00093A20" w:rsidRPr="00B0005D" w:rsidRDefault="00093A20" w:rsidP="00F76235">
            <w:pPr>
              <w:pStyle w:val="1"/>
              <w:tabs>
                <w:tab w:val="left" w:pos="217"/>
              </w:tabs>
              <w:ind w:left="0"/>
              <w:jc w:val="right"/>
              <w:rPr>
                <w:b/>
                <w:sz w:val="24"/>
                <w:szCs w:val="24"/>
                <w:lang w:eastAsia="uk-UA"/>
              </w:rPr>
            </w:pPr>
            <w:r w:rsidRPr="00B0005D">
              <w:rPr>
                <w:sz w:val="24"/>
                <w:szCs w:val="24"/>
                <w:lang w:eastAsia="uk-UA"/>
              </w:rPr>
              <w:t>Продовження додатку</w:t>
            </w:r>
          </w:p>
        </w:tc>
      </w:tr>
      <w:tr w:rsidR="00093A20" w:rsidRPr="00B0005D" w:rsidTr="00F76235">
        <w:trPr>
          <w:trHeight w:val="1035"/>
        </w:trPr>
        <w:tc>
          <w:tcPr>
            <w:tcW w:w="3399"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lang w:eastAsia="uk-UA"/>
              </w:rPr>
              <w:t>4.</w:t>
            </w:r>
            <w:r w:rsidRPr="00B0005D">
              <w:rPr>
                <w:rFonts w:ascii="Times New Roman" w:hAnsi="Times New Roman"/>
                <w:color w:val="000000"/>
                <w:sz w:val="24"/>
                <w:szCs w:val="24"/>
                <w:shd w:val="clear" w:color="auto" w:fill="FFFFFF"/>
              </w:rPr>
              <w:t xml:space="preserve"> </w:t>
            </w:r>
            <w:r w:rsidRPr="00B0005D">
              <w:rPr>
                <w:rFonts w:ascii="Times New Roman" w:hAnsi="Times New Roman"/>
                <w:color w:val="000000"/>
                <w:sz w:val="24"/>
                <w:szCs w:val="24"/>
              </w:rPr>
              <w:t>Оприлюднення на порталі електронних сервісів (надсилання на електронну пошту заявнику) повідомлення про зупинення розгляду документів, із зазначенням підстав зупинення розгляду документів та документів, що подавалися відповідно до опису</w:t>
            </w:r>
          </w:p>
        </w:tc>
        <w:tc>
          <w:tcPr>
            <w:tcW w:w="205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344"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63"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035"/>
        </w:trPr>
        <w:tc>
          <w:tcPr>
            <w:tcW w:w="3399"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05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344"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63"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399"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05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344"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63"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2"/>
        </w:trPr>
        <w:tc>
          <w:tcPr>
            <w:tcW w:w="3399"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05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344"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63"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399"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05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344"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63"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399"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val="ru-RU" w:eastAsia="uk-UA"/>
              </w:rPr>
              <w:t>9.</w:t>
            </w:r>
            <w:r w:rsidRPr="00B0005D">
              <w:rPr>
                <w:rFonts w:ascii="Times New Roman" w:hAnsi="Times New Roman"/>
                <w:sz w:val="24"/>
                <w:szCs w:val="24"/>
                <w:lang w:eastAsia="uk-UA"/>
              </w:rPr>
              <w:t xml:space="preserve">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05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344"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63"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399"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05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344"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63"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tabs>
          <w:tab w:val="left" w:pos="7050"/>
        </w:tabs>
        <w:rPr>
          <w:rFonts w:ascii="Times New Roman" w:hAnsi="Times New Roman"/>
          <w:sz w:val="2"/>
          <w:szCs w:val="2"/>
        </w:rPr>
      </w:pPr>
      <w:r w:rsidRPr="00B0005D">
        <w:rPr>
          <w:rFonts w:ascii="Times New Roman" w:hAnsi="Times New Roman"/>
          <w:sz w:val="2"/>
          <w:szCs w:val="2"/>
        </w:rPr>
        <w:tab/>
      </w:r>
    </w:p>
    <w:p w:rsidR="00093A20" w:rsidRPr="00B0005D" w:rsidRDefault="00093A20" w:rsidP="00F76235">
      <w:pPr>
        <w:rPr>
          <w:rFonts w:ascii="Times New Roman" w:hAnsi="Times New Roman"/>
        </w:rPr>
      </w:pP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Default="00093A20" w:rsidP="00F76235">
      <w:pPr>
        <w:jc w:val="center"/>
        <w:rPr>
          <w:rFonts w:ascii="Times New Roman" w:hAnsi="Times New Roman"/>
          <w:b/>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ІНФОРМАЦІЙНА КАРТКА </w:t>
      </w:r>
    </w:p>
    <w:p w:rsidR="00093A20" w:rsidRPr="00B0005D" w:rsidRDefault="00093A20" w:rsidP="00F76235">
      <w:pPr>
        <w:tabs>
          <w:tab w:val="left" w:pos="3969"/>
        </w:tabs>
        <w:jc w:val="center"/>
        <w:rPr>
          <w:rFonts w:ascii="Times New Roman" w:hAnsi="Times New Roman"/>
          <w:b/>
          <w:lang w:eastAsia="uk-UA"/>
        </w:rPr>
      </w:pPr>
      <w:r w:rsidRPr="00B0005D">
        <w:rPr>
          <w:rFonts w:ascii="Times New Roman" w:hAnsi="Times New Roman"/>
          <w:b/>
          <w:lang w:eastAsia="uk-UA"/>
        </w:rPr>
        <w:t>адміністративної послуги з державної реєстрації рішення про виділ юридичної особи (крім громадського формування)</w:t>
      </w:r>
    </w:p>
    <w:p w:rsidR="00093A20" w:rsidRPr="00B0005D" w:rsidRDefault="00093A20" w:rsidP="00F76235">
      <w:pPr>
        <w:jc w:val="center"/>
        <w:rPr>
          <w:rFonts w:ascii="Times New Roman" w:hAnsi="Times New Roman"/>
          <w:lang w:eastAsia="uk-UA"/>
        </w:rPr>
      </w:pP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 xml:space="preserve"> (найменування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sz w:val="20"/>
          <w:lang w:eastAsia="uk-UA"/>
        </w:rPr>
      </w:pPr>
    </w:p>
    <w:tbl>
      <w:tblPr>
        <w:tblW w:w="5039" w:type="pct"/>
        <w:tblInd w:w="2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64"/>
        <w:gridCol w:w="2793"/>
        <w:gridCol w:w="6677"/>
      </w:tblGrid>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понеділок – </w:t>
            </w:r>
            <w:r>
              <w:rPr>
                <w:rFonts w:ascii="Times New Roman" w:hAnsi="Times New Roman"/>
                <w:sz w:val="24"/>
                <w:szCs w:val="24"/>
                <w:lang w:eastAsia="uk-UA"/>
              </w:rPr>
              <w:t xml:space="preserve">з 8-00 до 17-15             </w:t>
            </w:r>
            <w:r w:rsidRPr="00B0005D">
              <w:rPr>
                <w:rFonts w:ascii="Times New Roman" w:hAnsi="Times New Roman"/>
                <w:sz w:val="24"/>
                <w:szCs w:val="24"/>
                <w:lang w:eastAsia="uk-UA"/>
              </w:rPr>
              <w:t>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 xml:space="preserve">вівторок   – з </w:t>
            </w:r>
            <w:r>
              <w:rPr>
                <w:rFonts w:ascii="Times New Roman" w:hAnsi="Times New Roman"/>
                <w:sz w:val="24"/>
                <w:szCs w:val="24"/>
                <w:lang w:eastAsia="uk-UA"/>
              </w:rPr>
              <w:t xml:space="preserve">8-00 до 20-00             </w:t>
            </w:r>
            <w:r w:rsidRPr="00B0005D">
              <w:rPr>
                <w:rFonts w:ascii="Times New Roman" w:hAnsi="Times New Roman"/>
                <w:sz w:val="24"/>
                <w:szCs w:val="24"/>
                <w:lang w:eastAsia="uk-UA"/>
              </w:rPr>
              <w:t>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середа      – з </w:t>
            </w:r>
            <w:r>
              <w:rPr>
                <w:rFonts w:ascii="Times New Roman" w:hAnsi="Times New Roman"/>
                <w:sz w:val="24"/>
                <w:szCs w:val="24"/>
                <w:lang w:eastAsia="uk-UA"/>
              </w:rPr>
              <w:t xml:space="preserve">8-00 до 17-15              </w:t>
            </w: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20" w:history="1">
              <w:r w:rsidRPr="00B0005D">
                <w:rPr>
                  <w:rStyle w:val="Hyperlink"/>
                  <w:rFonts w:ascii="Times New Roman" w:hAnsi="Times New Roman"/>
                  <w:color w:val="auto"/>
                  <w:sz w:val="24"/>
                  <w:szCs w:val="24"/>
                  <w:lang w:val="en-US" w:eastAsia="uk-UA"/>
                </w:rPr>
                <w:t>rmn</w:t>
              </w:r>
              <w:r w:rsidRPr="00B0005D">
                <w:rPr>
                  <w:rStyle w:val="Hyperlink"/>
                  <w:rFonts w:ascii="Times New Roman" w:hAnsi="Times New Roman"/>
                  <w:color w:val="auto"/>
                  <w:sz w:val="24"/>
                  <w:szCs w:val="24"/>
                  <w:lang w:eastAsia="uk-UA"/>
                </w:rPr>
                <w:t>.</w:t>
              </w:r>
              <w:r w:rsidRPr="00B0005D">
                <w:rPr>
                  <w:rStyle w:val="Hyperlink"/>
                  <w:rFonts w:ascii="Times New Roman" w:hAnsi="Times New Roman"/>
                  <w:color w:val="auto"/>
                  <w:sz w:val="24"/>
                  <w:szCs w:val="24"/>
                  <w:lang w:val="en-US" w:eastAsia="uk-UA"/>
                </w:rPr>
                <w:t>cnap</w:t>
              </w:r>
              <w:r w:rsidRPr="00B0005D">
                <w:rPr>
                  <w:rStyle w:val="Hyperlink"/>
                  <w:rFonts w:ascii="Times New Roman" w:hAnsi="Times New Roman"/>
                  <w:color w:val="auto"/>
                  <w:sz w:val="24"/>
                  <w:szCs w:val="24"/>
                  <w:lang w:eastAsia="uk-UA"/>
                </w:rPr>
                <w:t>@</w:t>
              </w:r>
              <w:r w:rsidRPr="00B0005D">
                <w:rPr>
                  <w:rStyle w:val="Hyperlink"/>
                  <w:rFonts w:ascii="Times New Roman" w:hAnsi="Times New Roman"/>
                  <w:color w:val="auto"/>
                  <w:sz w:val="24"/>
                  <w:szCs w:val="24"/>
                  <w:lang w:val="en-US" w:eastAsia="uk-UA"/>
                </w:rPr>
                <w:t>sm</w:t>
              </w:r>
              <w:r w:rsidRPr="00B0005D">
                <w:rPr>
                  <w:rStyle w:val="Hyperlink"/>
                  <w:rFonts w:ascii="Times New Roman" w:hAnsi="Times New Roman"/>
                  <w:color w:val="auto"/>
                  <w:sz w:val="24"/>
                  <w:szCs w:val="24"/>
                  <w:lang w:eastAsia="uk-UA"/>
                </w:rPr>
                <w:t>.</w:t>
              </w:r>
              <w:r w:rsidRPr="00B0005D">
                <w:rPr>
                  <w:rStyle w:val="Hyperlink"/>
                  <w:rFonts w:ascii="Times New Roman" w:hAnsi="Times New Roman"/>
                  <w:color w:val="auto"/>
                  <w:sz w:val="24"/>
                  <w:szCs w:val="24"/>
                  <w:lang w:val="en-US" w:eastAsia="uk-UA"/>
                </w:rPr>
                <w:t>gov</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21" w:history="1">
              <w:r w:rsidRPr="00B0005D">
                <w:rPr>
                  <w:rStyle w:val="Hyperlink"/>
                  <w:rFonts w:ascii="Times New Roman" w:hAnsi="Times New Roman"/>
                  <w:color w:val="auto"/>
                  <w:sz w:val="24"/>
                  <w:szCs w:val="24"/>
                  <w:lang w:val="en-US" w:eastAsia="uk-UA"/>
                </w:rPr>
                <w:t>rmn</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reestrator</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sm</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gov</w:t>
              </w:r>
              <w:r w:rsidRPr="00B0005D">
                <w:rPr>
                  <w:rStyle w:val="Hyperlink"/>
                  <w:rFonts w:ascii="Times New Roman" w:hAnsi="Times New Roman"/>
                  <w:color w:val="auto"/>
                  <w:sz w:val="24"/>
                  <w:szCs w:val="24"/>
                  <w:lang w:val="ru-RU" w:eastAsia="uk-UA"/>
                </w:rPr>
                <w:t>.</w:t>
              </w:r>
              <w:r w:rsidRPr="00B0005D">
                <w:rPr>
                  <w:rStyle w:val="Hyperlink"/>
                  <w:rFonts w:ascii="Times New Roman" w:hAnsi="Times New Roman"/>
                  <w:color w:val="auto"/>
                  <w:sz w:val="24"/>
                  <w:szCs w:val="24"/>
                  <w:lang w:val="en-US" w:eastAsia="uk-UA"/>
                </w:rPr>
                <w:t>ua</w:t>
              </w:r>
            </w:hyperlink>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keepNext/>
              <w:numPr>
                <w:ilvl w:val="0"/>
                <w:numId w:val="21"/>
              </w:numPr>
              <w:ind w:left="0" w:firstLine="357"/>
              <w:rPr>
                <w:rFonts w:eastAsia="Batang"/>
                <w:sz w:val="24"/>
                <w:szCs w:val="24"/>
                <w:lang w:eastAsia="ko-KR"/>
              </w:rPr>
            </w:pPr>
            <w:r w:rsidRPr="00B0005D">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0005D">
              <w:rPr>
                <w:bCs/>
                <w:sz w:val="24"/>
                <w:szCs w:val="24"/>
              </w:rPr>
              <w:t>1500/29630</w:t>
            </w:r>
            <w:r w:rsidRPr="00B0005D">
              <w:rPr>
                <w:sz w:val="24"/>
                <w:szCs w:val="24"/>
                <w:lang w:eastAsia="uk-UA"/>
              </w:rPr>
              <w:t>;</w:t>
            </w:r>
            <w:r w:rsidRPr="00B0005D">
              <w:rPr>
                <w:bCs/>
                <w:sz w:val="24"/>
                <w:szCs w:val="24"/>
              </w:rPr>
              <w:t xml:space="preserve"> </w:t>
            </w:r>
          </w:p>
          <w:p w:rsidR="00093A20" w:rsidRPr="00B0005D" w:rsidRDefault="00093A20" w:rsidP="00F76235">
            <w:pPr>
              <w:pStyle w:val="ListParagraph"/>
              <w:numPr>
                <w:ilvl w:val="0"/>
                <w:numId w:val="21"/>
              </w:numPr>
              <w:tabs>
                <w:tab w:val="left" w:pos="0"/>
              </w:tabs>
              <w:ind w:left="0" w:firstLine="357"/>
              <w:rPr>
                <w:sz w:val="24"/>
                <w:szCs w:val="24"/>
                <w:lang w:eastAsia="uk-UA"/>
              </w:rPr>
            </w:pPr>
            <w:r w:rsidRPr="00B000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F76235">
            <w:pPr>
              <w:pStyle w:val="ListParagraph"/>
              <w:numPr>
                <w:ilvl w:val="0"/>
                <w:numId w:val="21"/>
              </w:numPr>
              <w:tabs>
                <w:tab w:val="left" w:pos="0"/>
              </w:tabs>
              <w:ind w:left="0" w:firstLine="357"/>
              <w:rPr>
                <w:sz w:val="24"/>
                <w:szCs w:val="24"/>
                <w:lang w:eastAsia="uk-UA"/>
              </w:rPr>
            </w:pPr>
            <w:r w:rsidRPr="00B0005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rPr>
              <w:t xml:space="preserve">Звернення уповноваженого представника  юридичної особи </w:t>
            </w:r>
            <w:r w:rsidRPr="00B0005D">
              <w:rPr>
                <w:rFonts w:ascii="Times New Roman" w:hAnsi="Times New Roman"/>
                <w:sz w:val="24"/>
                <w:szCs w:val="24"/>
                <w:lang w:eastAsia="uk-UA"/>
              </w:rPr>
              <w:t>(далі – заявник)</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 а також вимоги до них</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1. Примірник оригіналу (нотаріально засвідчена копія) рішення учасників або відповідного органу юридичної особи про виділ юридичної особи;</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2. 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rPr>
              <w:t xml:space="preserve">2. В </w:t>
            </w:r>
            <w:r w:rsidRPr="00B0005D">
              <w:rPr>
                <w:rFonts w:ascii="Times New Roman" w:hAnsi="Times New Roman"/>
                <w:sz w:val="24"/>
                <w:szCs w:val="24"/>
                <w:lang w:eastAsia="uk-UA"/>
              </w:rPr>
              <w:t>електронній формі д</w:t>
            </w:r>
            <w:r w:rsidRPr="00B0005D">
              <w:rPr>
                <w:rFonts w:ascii="Times New Roman" w:hAnsi="Times New Roman"/>
                <w:sz w:val="24"/>
                <w:szCs w:val="24"/>
              </w:rPr>
              <w:t>окументи</w:t>
            </w:r>
            <w:r w:rsidRPr="00B0005D">
              <w:rPr>
                <w:rFonts w:ascii="Times New Roman" w:hAnsi="Times New Roman"/>
                <w:sz w:val="24"/>
                <w:szCs w:val="24"/>
                <w:lang w:eastAsia="uk-UA"/>
              </w:rPr>
              <w:t xml:space="preserve"> подаються </w:t>
            </w:r>
            <w:r w:rsidRPr="00B0005D">
              <w:rPr>
                <w:rFonts w:ascii="Times New Roman" w:hAnsi="Times New Roman"/>
                <w:sz w:val="24"/>
                <w:szCs w:val="24"/>
              </w:rPr>
              <w:t>через портал електронних сервісів</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Безоплатно</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22"/>
              </w:numPr>
              <w:tabs>
                <w:tab w:val="left" w:pos="-67"/>
              </w:tabs>
              <w:ind w:left="0" w:firstLine="357"/>
              <w:rPr>
                <w:sz w:val="24"/>
                <w:szCs w:val="24"/>
                <w:lang w:eastAsia="uk-UA"/>
              </w:rPr>
            </w:pPr>
            <w:r w:rsidRPr="00B0005D">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F76235">
            <w:pPr>
              <w:pStyle w:val="ListParagraph"/>
              <w:numPr>
                <w:ilvl w:val="0"/>
                <w:numId w:val="22"/>
              </w:numPr>
              <w:tabs>
                <w:tab w:val="left" w:pos="-67"/>
              </w:tabs>
              <w:ind w:left="0" w:firstLine="357"/>
              <w:rPr>
                <w:sz w:val="24"/>
                <w:szCs w:val="24"/>
                <w:lang w:eastAsia="uk-UA"/>
              </w:rPr>
            </w:pPr>
            <w:r w:rsidRPr="00B0005D">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22"/>
              </w:numPr>
              <w:tabs>
                <w:tab w:val="left" w:pos="-67"/>
              </w:tabs>
              <w:ind w:left="0" w:firstLine="357"/>
              <w:rPr>
                <w:sz w:val="24"/>
                <w:szCs w:val="24"/>
                <w:lang w:eastAsia="uk-UA"/>
              </w:rPr>
            </w:pPr>
            <w:r w:rsidRPr="00B000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22"/>
              </w:numPr>
              <w:tabs>
                <w:tab w:val="left" w:pos="-67"/>
              </w:tabs>
              <w:ind w:left="0" w:firstLine="357"/>
              <w:rPr>
                <w:sz w:val="24"/>
                <w:szCs w:val="24"/>
                <w:lang w:eastAsia="uk-UA"/>
              </w:rPr>
            </w:pPr>
            <w:r w:rsidRPr="00B0005D">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22"/>
              </w:numPr>
              <w:tabs>
                <w:tab w:val="left" w:pos="-67"/>
              </w:tabs>
              <w:ind w:left="0" w:firstLine="357"/>
              <w:rPr>
                <w:sz w:val="24"/>
                <w:szCs w:val="24"/>
                <w:lang w:eastAsia="uk-UA"/>
              </w:rPr>
            </w:pPr>
            <w:r w:rsidRPr="00B0005D">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22"/>
              </w:numPr>
              <w:tabs>
                <w:tab w:val="left" w:pos="-67"/>
              </w:tabs>
              <w:ind w:left="0" w:firstLine="357"/>
              <w:rPr>
                <w:sz w:val="24"/>
                <w:szCs w:val="24"/>
                <w:lang w:eastAsia="uk-UA"/>
              </w:rPr>
            </w:pPr>
            <w:r w:rsidRPr="00B0005D">
              <w:rPr>
                <w:sz w:val="24"/>
                <w:szCs w:val="24"/>
                <w:lang w:eastAsia="uk-UA"/>
              </w:rPr>
              <w:t>Подання документів з порушенням встановленого законодавством строку для їх подання</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державній реєстрації</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23"/>
              </w:numPr>
              <w:tabs>
                <w:tab w:val="left" w:pos="692"/>
              </w:tabs>
              <w:ind w:left="0" w:firstLine="357"/>
              <w:rPr>
                <w:sz w:val="24"/>
                <w:szCs w:val="24"/>
                <w:lang w:eastAsia="uk-UA"/>
              </w:rPr>
            </w:pPr>
            <w:r w:rsidRPr="00B0005D">
              <w:rPr>
                <w:sz w:val="24"/>
                <w:szCs w:val="24"/>
                <w:lang w:eastAsia="uk-UA"/>
              </w:rPr>
              <w:t>Документи подано особою, яка не має на це повноважень;</w:t>
            </w:r>
          </w:p>
          <w:p w:rsidR="00093A20" w:rsidRPr="00B0005D" w:rsidRDefault="00093A20" w:rsidP="00F76235">
            <w:pPr>
              <w:pStyle w:val="ListParagraph"/>
              <w:numPr>
                <w:ilvl w:val="0"/>
                <w:numId w:val="23"/>
              </w:numPr>
              <w:tabs>
                <w:tab w:val="left" w:pos="692"/>
              </w:tabs>
              <w:ind w:left="0" w:firstLine="357"/>
              <w:rPr>
                <w:sz w:val="24"/>
                <w:szCs w:val="24"/>
                <w:lang w:eastAsia="uk-UA"/>
              </w:rPr>
            </w:pPr>
            <w:r w:rsidRPr="00B0005D">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093A20" w:rsidRPr="00B0005D" w:rsidRDefault="00093A20" w:rsidP="00F76235">
            <w:pPr>
              <w:pStyle w:val="ListParagraph"/>
              <w:numPr>
                <w:ilvl w:val="0"/>
                <w:numId w:val="23"/>
              </w:numPr>
              <w:tabs>
                <w:tab w:val="left" w:pos="692"/>
              </w:tabs>
              <w:ind w:left="0" w:firstLine="357"/>
              <w:rPr>
                <w:sz w:val="24"/>
                <w:szCs w:val="24"/>
                <w:lang w:eastAsia="uk-UA"/>
              </w:rPr>
            </w:pPr>
            <w:r w:rsidRPr="00B0005D">
              <w:rPr>
                <w:sz w:val="24"/>
                <w:szCs w:val="24"/>
                <w:lang w:eastAsia="uk-UA"/>
              </w:rPr>
              <w:t>Не усунуто підстави для зупинення розгляду документів протягом встановленого строку;</w:t>
            </w:r>
          </w:p>
          <w:p w:rsidR="00093A20" w:rsidRPr="00B0005D" w:rsidRDefault="00093A20" w:rsidP="00F76235">
            <w:pPr>
              <w:pStyle w:val="ListParagraph"/>
              <w:numPr>
                <w:ilvl w:val="0"/>
                <w:numId w:val="23"/>
              </w:numPr>
              <w:tabs>
                <w:tab w:val="left" w:pos="692"/>
              </w:tabs>
              <w:ind w:left="0" w:firstLine="357"/>
              <w:rPr>
                <w:sz w:val="24"/>
                <w:szCs w:val="24"/>
                <w:lang w:eastAsia="uk-UA"/>
              </w:rPr>
            </w:pPr>
            <w:r w:rsidRPr="00B0005D">
              <w:rPr>
                <w:sz w:val="24"/>
                <w:szCs w:val="24"/>
                <w:lang w:eastAsia="uk-UA"/>
              </w:rPr>
              <w:t>Документи суперечать вимогам Конституції та законів України</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24"/>
              </w:numPr>
              <w:tabs>
                <w:tab w:val="left" w:pos="358"/>
                <w:tab w:val="left" w:pos="449"/>
              </w:tabs>
              <w:ind w:left="0" w:firstLine="357"/>
              <w:rPr>
                <w:sz w:val="24"/>
                <w:szCs w:val="24"/>
                <w:lang w:eastAsia="uk-UA"/>
              </w:rPr>
            </w:pPr>
            <w:r w:rsidRPr="00B0005D">
              <w:rPr>
                <w:sz w:val="24"/>
                <w:szCs w:val="24"/>
              </w:rPr>
              <w:t xml:space="preserve">Внесення відповідного запису до </w:t>
            </w:r>
            <w:r w:rsidRPr="00B0005D">
              <w:rPr>
                <w:sz w:val="24"/>
                <w:szCs w:val="24"/>
                <w:lang w:eastAsia="uk-UA"/>
              </w:rPr>
              <w:t>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24"/>
              </w:numPr>
              <w:tabs>
                <w:tab w:val="left" w:pos="692"/>
              </w:tabs>
              <w:ind w:left="0" w:firstLine="357"/>
              <w:rPr>
                <w:sz w:val="24"/>
                <w:szCs w:val="24"/>
                <w:lang w:eastAsia="uk-UA"/>
              </w:rPr>
            </w:pPr>
            <w:r w:rsidRPr="00B0005D">
              <w:rPr>
                <w:sz w:val="24"/>
                <w:szCs w:val="24"/>
                <w:lang w:eastAsia="uk-UA"/>
              </w:rPr>
              <w:t>Повідомлення про відмову у державній реєстрації із зазначенням виключного переліку підстав для відмови</w:t>
            </w:r>
          </w:p>
        </w:tc>
      </w:tr>
      <w:tr w:rsidR="00093A20" w:rsidRPr="00B0005D" w:rsidTr="002D39DE">
        <w:tc>
          <w:tcPr>
            <w:tcW w:w="18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15</w:t>
            </w:r>
          </w:p>
        </w:tc>
        <w:tc>
          <w:tcPr>
            <w:tcW w:w="142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39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firstLine="5897"/>
        <w:rPr>
          <w:rFonts w:ascii="Times New Roman" w:hAnsi="Times New Roman"/>
          <w:lang w:eastAsia="uk-UA"/>
        </w:rPr>
      </w:pPr>
      <w:r w:rsidRPr="00B0005D">
        <w:rPr>
          <w:rFonts w:ascii="Times New Roman" w:hAnsi="Times New Roman"/>
          <w:lang w:eastAsia="uk-UA"/>
        </w:rPr>
        <w:t xml:space="preserve">Розпорядження голови </w:t>
      </w:r>
    </w:p>
    <w:p w:rsidR="00093A20" w:rsidRPr="00B0005D" w:rsidRDefault="00093A20" w:rsidP="00F76235">
      <w:pPr>
        <w:ind w:firstLine="5897"/>
        <w:rPr>
          <w:rFonts w:ascii="Times New Roman" w:hAnsi="Times New Roman"/>
          <w:lang w:eastAsia="uk-UA"/>
        </w:rPr>
      </w:pPr>
      <w:r w:rsidRPr="00B0005D">
        <w:rPr>
          <w:rFonts w:ascii="Times New Roman" w:hAnsi="Times New Roman"/>
          <w:lang w:eastAsia="uk-UA"/>
        </w:rPr>
        <w:t>Роменської районної</w:t>
      </w:r>
    </w:p>
    <w:p w:rsidR="00093A20" w:rsidRPr="00B0005D" w:rsidRDefault="00093A20" w:rsidP="00F76235">
      <w:pPr>
        <w:ind w:firstLine="5897"/>
        <w:rPr>
          <w:rFonts w:ascii="Times New Roman" w:hAnsi="Times New Roman"/>
          <w:lang w:eastAsia="uk-UA"/>
        </w:rPr>
      </w:pPr>
      <w:r w:rsidRPr="00B0005D">
        <w:rPr>
          <w:rFonts w:ascii="Times New Roman" w:hAnsi="Times New Roman"/>
          <w:lang w:eastAsia="uk-UA"/>
        </w:rPr>
        <w:t>державної адміністрації</w:t>
      </w:r>
    </w:p>
    <w:p w:rsidR="00093A20" w:rsidRPr="00B0005D" w:rsidRDefault="00093A20" w:rsidP="00C7531C">
      <w:pPr>
        <w:ind w:firstLine="5897"/>
        <w:rPr>
          <w:rFonts w:ascii="Times New Roman" w:hAnsi="Times New Roman"/>
          <w:lang w:eastAsia="uk-UA"/>
        </w:rPr>
      </w:pP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надання адміністративної послуги:</w:t>
      </w:r>
    </w:p>
    <w:p w:rsidR="00093A20" w:rsidRPr="00B0005D" w:rsidRDefault="00093A20" w:rsidP="00F76235">
      <w:pPr>
        <w:jc w:val="center"/>
        <w:rPr>
          <w:rFonts w:ascii="Times New Roman" w:hAnsi="Times New Roman"/>
          <w:b/>
          <w:color w:val="000000"/>
          <w:u w:val="single"/>
        </w:rPr>
      </w:pPr>
      <w:r w:rsidRPr="00B0005D">
        <w:rPr>
          <w:rFonts w:ascii="Times New Roman" w:hAnsi="Times New Roman"/>
          <w:b/>
          <w:color w:val="000000"/>
          <w:u w:val="single"/>
        </w:rPr>
        <w:t xml:space="preserve">Державна реєстрація внесення до Єдиного державного реєстру </w:t>
      </w:r>
      <w:r w:rsidRPr="00B0005D">
        <w:rPr>
          <w:rFonts w:ascii="Times New Roman" w:hAnsi="Times New Roman"/>
          <w:b/>
          <w:color w:val="000000"/>
          <w:u w:val="single"/>
          <w:lang w:eastAsia="uk-UA"/>
        </w:rPr>
        <w:t>юридичних осіб</w:t>
      </w:r>
      <w:r w:rsidRPr="00B0005D">
        <w:rPr>
          <w:rFonts w:ascii="Times New Roman" w:hAnsi="Times New Roman"/>
          <w:b/>
          <w:bCs/>
          <w:color w:val="000000"/>
          <w:u w:val="single"/>
          <w:shd w:val="clear" w:color="auto" w:fill="FFFFFF"/>
        </w:rPr>
        <w:t>, фізичних осіб - підприємців та громадських формувань</w:t>
      </w:r>
      <w:r w:rsidRPr="00B0005D">
        <w:rPr>
          <w:rFonts w:ascii="Times New Roman" w:hAnsi="Times New Roman"/>
          <w:b/>
          <w:color w:val="000000"/>
          <w:u w:val="single"/>
          <w:lang w:eastAsia="uk-UA"/>
        </w:rPr>
        <w:t xml:space="preserve"> </w:t>
      </w:r>
      <w:r w:rsidRPr="00B0005D">
        <w:rPr>
          <w:rFonts w:ascii="Times New Roman" w:hAnsi="Times New Roman"/>
          <w:b/>
          <w:color w:val="000000"/>
          <w:u w:val="single"/>
        </w:rPr>
        <w:t xml:space="preserve">рішення про виділ юридичної особи (крім громадського формування) </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65"/>
        </w:trPr>
        <w:tc>
          <w:tcPr>
            <w:tcW w:w="346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1.Прийом документів</w:t>
            </w:r>
            <w:r w:rsidRPr="00B0005D">
              <w:rPr>
                <w:rFonts w:ascii="Times New Roman" w:hAnsi="Times New Roman"/>
                <w:sz w:val="24"/>
                <w:szCs w:val="24"/>
                <w:lang w:val="ru-RU" w:eastAsia="uk-UA"/>
              </w:rPr>
              <w:t xml:space="preserve"> </w:t>
            </w:r>
            <w:r w:rsidRPr="00B0005D">
              <w:rPr>
                <w:rFonts w:ascii="Times New Roman" w:hAnsi="Times New Roman"/>
                <w:sz w:val="24"/>
                <w:szCs w:val="24"/>
                <w:lang w:eastAsia="uk-UA"/>
              </w:rPr>
              <w:t xml:space="preserve">та видача заявнику опису документів з відміткою про дату </w:t>
            </w:r>
            <w:r w:rsidRPr="00B0005D">
              <w:rPr>
                <w:rFonts w:ascii="Times New Roman" w:hAnsi="Times New Roman"/>
                <w:color w:val="000000"/>
                <w:sz w:val="24"/>
                <w:szCs w:val="24"/>
                <w:shd w:val="clear" w:color="auto" w:fill="FFFFFF"/>
              </w:rPr>
              <w:t>отримання</w:t>
            </w:r>
            <w:r w:rsidRPr="00B0005D">
              <w:rPr>
                <w:rFonts w:ascii="Times New Roman" w:hAnsi="Times New Roman"/>
                <w:color w:val="000000"/>
                <w:sz w:val="24"/>
                <w:szCs w:val="24"/>
                <w:shd w:val="clear" w:color="auto" w:fill="FFFFFF"/>
                <w:lang w:val="ru-RU"/>
              </w:rPr>
              <w:t xml:space="preserve"> </w:t>
            </w:r>
            <w:r w:rsidRPr="00B0005D">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jc w:val="center"/>
        <w:rPr>
          <w:rFonts w:ascii="Times New Roman" w:hAnsi="Times New Roman"/>
          <w:b/>
          <w:color w:val="000000"/>
          <w:sz w:val="24"/>
          <w:szCs w:val="24"/>
          <w:lang w:eastAsia="uk-UA"/>
        </w:rPr>
      </w:pPr>
    </w:p>
    <w:p w:rsidR="00093A20" w:rsidRPr="00B0005D" w:rsidRDefault="00093A20" w:rsidP="00F76235">
      <w:pPr>
        <w:jc w:val="center"/>
        <w:rPr>
          <w:rFonts w:ascii="Times New Roman" w:hAnsi="Times New Roman"/>
          <w:b/>
          <w:color w:val="000000"/>
          <w:lang w:eastAsia="uk-UA"/>
        </w:rPr>
      </w:pPr>
      <w:r w:rsidRPr="00B0005D">
        <w:rPr>
          <w:rFonts w:ascii="Times New Roman" w:hAnsi="Times New Roman"/>
          <w:b/>
          <w:color w:val="000000"/>
          <w:lang w:eastAsia="uk-UA"/>
        </w:rPr>
        <w:t xml:space="preserve">ІНФОРМАЦІЙНА КАРТКА </w:t>
      </w:r>
    </w:p>
    <w:p w:rsidR="00093A20" w:rsidRPr="00B0005D" w:rsidRDefault="00093A20" w:rsidP="00F76235">
      <w:pPr>
        <w:tabs>
          <w:tab w:val="left" w:pos="3969"/>
        </w:tabs>
        <w:jc w:val="center"/>
        <w:rPr>
          <w:rFonts w:ascii="Times New Roman" w:hAnsi="Times New Roman"/>
          <w:b/>
          <w:color w:val="000000"/>
          <w:lang w:eastAsia="uk-UA"/>
        </w:rPr>
      </w:pPr>
      <w:r w:rsidRPr="00B0005D">
        <w:rPr>
          <w:rFonts w:ascii="Times New Roman" w:hAnsi="Times New Roman"/>
          <w:b/>
          <w:color w:val="000000"/>
          <w:lang w:eastAsia="uk-UA"/>
        </w:rPr>
        <w:t>адміністративної послуги з державної реєстрації рішення про відміну рішення про припинення юридичної особи (крім громадського формування)</w:t>
      </w:r>
    </w:p>
    <w:p w:rsidR="00093A20" w:rsidRPr="00B0005D" w:rsidRDefault="00093A20" w:rsidP="00F76235">
      <w:pPr>
        <w:jc w:val="center"/>
        <w:rPr>
          <w:rFonts w:ascii="Times New Roman" w:hAnsi="Times New Roman"/>
          <w:color w:val="000000"/>
          <w:sz w:val="24"/>
          <w:szCs w:val="24"/>
          <w:lang w:eastAsia="uk-UA"/>
        </w:rPr>
      </w:pP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B0005D" w:rsidRDefault="00093A20" w:rsidP="00F76235">
      <w:pPr>
        <w:jc w:val="center"/>
        <w:rPr>
          <w:rFonts w:ascii="Times New Roman" w:hAnsi="Times New Roman"/>
          <w:color w:val="000000"/>
          <w:sz w:val="20"/>
          <w:lang w:eastAsia="uk-UA"/>
        </w:rPr>
      </w:pPr>
      <w:r w:rsidRPr="00B0005D">
        <w:rPr>
          <w:rFonts w:ascii="Times New Roman" w:hAnsi="Times New Roman"/>
          <w:color w:val="000000"/>
          <w:sz w:val="20"/>
          <w:lang w:eastAsia="uk-UA"/>
        </w:rPr>
        <w:t>(найменування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color w:val="000000"/>
          <w:sz w:val="20"/>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8"/>
        <w:gridCol w:w="2691"/>
        <w:gridCol w:w="431"/>
        <w:gridCol w:w="6148"/>
      </w:tblGrid>
      <w:tr w:rsidR="00093A20" w:rsidRPr="00B0005D" w:rsidTr="00F76235">
        <w:tc>
          <w:tcPr>
            <w:tcW w:w="5000" w:type="pct"/>
            <w:gridSpan w:val="4"/>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color w:val="000000"/>
                <w:sz w:val="24"/>
                <w:szCs w:val="24"/>
                <w:lang w:eastAsia="uk-UA"/>
              </w:rPr>
            </w:pPr>
            <w:r w:rsidRPr="00B0005D">
              <w:rPr>
                <w:rFonts w:ascii="Times New Roman" w:hAnsi="Times New Roman"/>
                <w:b/>
                <w:color w:val="000000"/>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color w:val="000000"/>
                <w:sz w:val="24"/>
                <w:szCs w:val="24"/>
                <w:lang w:eastAsia="uk-UA"/>
              </w:rPr>
            </w:pPr>
            <w:r w:rsidRPr="00B0005D">
              <w:rPr>
                <w:rFonts w:ascii="Times New Roman" w:hAnsi="Times New Roman"/>
                <w:b/>
                <w:color w:val="000000"/>
                <w:sz w:val="24"/>
                <w:szCs w:val="24"/>
                <w:lang w:eastAsia="uk-UA"/>
              </w:rPr>
              <w:t>та/або центру надання адміністративних послуг</w:t>
            </w:r>
          </w:p>
        </w:tc>
      </w:tr>
      <w:tr w:rsidR="00093A20" w:rsidRPr="00B0005D" w:rsidTr="006403B4">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1</w:t>
            </w:r>
          </w:p>
        </w:tc>
        <w:tc>
          <w:tcPr>
            <w:tcW w:w="137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 xml:space="preserve">Місцезнаходження </w:t>
            </w:r>
          </w:p>
        </w:tc>
        <w:tc>
          <w:tcPr>
            <w:tcW w:w="3371"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6403B4">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2</w:t>
            </w:r>
          </w:p>
        </w:tc>
        <w:tc>
          <w:tcPr>
            <w:tcW w:w="137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 xml:space="preserve">Інформація щодо режиму роботи </w:t>
            </w:r>
          </w:p>
        </w:tc>
        <w:tc>
          <w:tcPr>
            <w:tcW w:w="3371"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6403B4">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3</w:t>
            </w:r>
          </w:p>
        </w:tc>
        <w:tc>
          <w:tcPr>
            <w:tcW w:w="137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 xml:space="preserve">Телефон/факс (довідки), адреса електронної пошти та веб-сайт </w:t>
            </w:r>
          </w:p>
        </w:tc>
        <w:tc>
          <w:tcPr>
            <w:tcW w:w="3371"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22"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23"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F76235">
        <w:tc>
          <w:tcPr>
            <w:tcW w:w="5000" w:type="pct"/>
            <w:gridSpan w:val="4"/>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color w:val="000000"/>
                <w:sz w:val="24"/>
                <w:szCs w:val="24"/>
                <w:lang w:eastAsia="uk-UA"/>
              </w:rPr>
            </w:pPr>
            <w:r w:rsidRPr="00B0005D">
              <w:rPr>
                <w:rFonts w:ascii="Times New Roman" w:hAnsi="Times New Roman"/>
                <w:b/>
                <w:color w:val="000000"/>
                <w:sz w:val="24"/>
                <w:szCs w:val="24"/>
                <w:lang w:eastAsia="uk-UA"/>
              </w:rPr>
              <w:t>Нормативні акти, якими регламентується надання адміністративної послуги</w:t>
            </w:r>
          </w:p>
        </w:tc>
      </w:tr>
      <w:tr w:rsidR="00093A20" w:rsidRPr="00B0005D" w:rsidTr="006403B4">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4</w:t>
            </w:r>
          </w:p>
        </w:tc>
        <w:tc>
          <w:tcPr>
            <w:tcW w:w="137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Закони України</w:t>
            </w:r>
          </w:p>
        </w:tc>
        <w:tc>
          <w:tcPr>
            <w:tcW w:w="3371"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color w:val="000000"/>
                <w:sz w:val="24"/>
                <w:szCs w:val="24"/>
                <w:lang w:eastAsia="uk-UA"/>
              </w:rPr>
            </w:pPr>
            <w:r w:rsidRPr="00B0005D">
              <w:rPr>
                <w:color w:val="000000"/>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6403B4">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5</w:t>
            </w:r>
          </w:p>
        </w:tc>
        <w:tc>
          <w:tcPr>
            <w:tcW w:w="137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Акти Кабінету Міністрів України</w:t>
            </w:r>
          </w:p>
        </w:tc>
        <w:tc>
          <w:tcPr>
            <w:tcW w:w="3371"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color w:val="000000"/>
                <w:sz w:val="24"/>
                <w:szCs w:val="24"/>
                <w:lang w:eastAsia="uk-UA"/>
              </w:rPr>
            </w:pPr>
            <w:r w:rsidRPr="00B0005D">
              <w:rPr>
                <w:rFonts w:ascii="Times New Roman" w:hAnsi="Times New Roman"/>
                <w:color w:val="000000"/>
                <w:sz w:val="24"/>
                <w:szCs w:val="24"/>
                <w:lang w:eastAsia="uk-UA"/>
              </w:rPr>
              <w:t>–</w:t>
            </w:r>
          </w:p>
        </w:tc>
      </w:tr>
      <w:tr w:rsidR="00093A20" w:rsidRPr="00B0005D" w:rsidTr="006403B4">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6</w:t>
            </w:r>
          </w:p>
        </w:tc>
        <w:tc>
          <w:tcPr>
            <w:tcW w:w="1379"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Акти центральних органів виконавчої влади</w:t>
            </w:r>
          </w:p>
        </w:tc>
        <w:tc>
          <w:tcPr>
            <w:tcW w:w="3371"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25"/>
              </w:numPr>
              <w:tabs>
                <w:tab w:val="left" w:pos="0"/>
              </w:tabs>
              <w:ind w:left="0" w:firstLine="357"/>
              <w:rPr>
                <w:color w:val="000000"/>
                <w:sz w:val="24"/>
                <w:szCs w:val="24"/>
                <w:lang w:eastAsia="uk-UA"/>
              </w:rPr>
            </w:pPr>
            <w:r w:rsidRPr="00B0005D">
              <w:rPr>
                <w:color w:val="000000"/>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F76235">
            <w:pPr>
              <w:pStyle w:val="ListParagraph"/>
              <w:numPr>
                <w:ilvl w:val="0"/>
                <w:numId w:val="25"/>
              </w:numPr>
              <w:tabs>
                <w:tab w:val="left" w:pos="0"/>
              </w:tabs>
              <w:ind w:left="0" w:firstLine="357"/>
              <w:rPr>
                <w:color w:val="000000"/>
                <w:sz w:val="24"/>
                <w:szCs w:val="24"/>
                <w:lang w:eastAsia="uk-UA"/>
              </w:rPr>
            </w:pPr>
            <w:r w:rsidRPr="00B0005D">
              <w:rPr>
                <w:color w:val="000000"/>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093A20" w:rsidRPr="00B0005D" w:rsidTr="00F76235">
        <w:tc>
          <w:tcPr>
            <w:tcW w:w="5000" w:type="pct"/>
            <w:gridSpan w:val="4"/>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color w:val="000000"/>
                <w:sz w:val="24"/>
                <w:szCs w:val="24"/>
                <w:lang w:eastAsia="uk-UA"/>
              </w:rPr>
            </w:pPr>
            <w:r w:rsidRPr="00B0005D">
              <w:rPr>
                <w:rFonts w:ascii="Times New Roman" w:hAnsi="Times New Roman"/>
                <w:b/>
                <w:color w:val="000000"/>
                <w:sz w:val="24"/>
                <w:szCs w:val="24"/>
                <w:lang w:eastAsia="uk-UA"/>
              </w:rPr>
              <w:t>Умови отримання адміністративної послуги</w:t>
            </w:r>
          </w:p>
        </w:tc>
      </w:tr>
      <w:tr w:rsidR="00093A20" w:rsidRPr="00B0005D" w:rsidTr="00F76235">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7</w:t>
            </w:r>
          </w:p>
        </w:tc>
        <w:tc>
          <w:tcPr>
            <w:tcW w:w="160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Підстава для отримання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color w:val="000000"/>
                <w:sz w:val="24"/>
                <w:szCs w:val="24"/>
                <w:lang w:eastAsia="uk-UA"/>
              </w:rPr>
            </w:pPr>
            <w:r w:rsidRPr="00B0005D">
              <w:rPr>
                <w:rFonts w:ascii="Times New Roman" w:hAnsi="Times New Roman"/>
                <w:color w:val="000000"/>
                <w:sz w:val="24"/>
                <w:szCs w:val="24"/>
              </w:rPr>
              <w:t>Звернення уповноваженого представника  юридичної особи (далі – заявник)</w:t>
            </w:r>
          </w:p>
        </w:tc>
      </w:tr>
      <w:tr w:rsidR="00093A20" w:rsidRPr="00B0005D" w:rsidTr="00F76235">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8</w:t>
            </w:r>
          </w:p>
        </w:tc>
        <w:tc>
          <w:tcPr>
            <w:tcW w:w="160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Вичерпний перелік документів, необхідних для отримання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26"/>
              </w:numPr>
              <w:tabs>
                <w:tab w:val="left" w:pos="358"/>
              </w:tabs>
              <w:ind w:left="0" w:firstLine="357"/>
              <w:rPr>
                <w:color w:val="000000"/>
                <w:sz w:val="24"/>
                <w:szCs w:val="24"/>
              </w:rPr>
            </w:pPr>
            <w:r w:rsidRPr="00B0005D">
              <w:rPr>
                <w:color w:val="000000"/>
                <w:sz w:val="24"/>
                <w:szCs w:val="24"/>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відміну рішення про припинення юридичної особи;</w:t>
            </w:r>
          </w:p>
          <w:p w:rsidR="00093A20" w:rsidRPr="00B0005D" w:rsidRDefault="00093A20" w:rsidP="00F76235">
            <w:pPr>
              <w:pStyle w:val="ListParagraph"/>
              <w:numPr>
                <w:ilvl w:val="0"/>
                <w:numId w:val="26"/>
              </w:numPr>
              <w:tabs>
                <w:tab w:val="left" w:pos="358"/>
              </w:tabs>
              <w:ind w:left="0" w:firstLine="357"/>
              <w:rPr>
                <w:color w:val="000000"/>
                <w:sz w:val="24"/>
                <w:szCs w:val="24"/>
              </w:rPr>
            </w:pPr>
            <w:r w:rsidRPr="00B0005D">
              <w:rPr>
                <w:color w:val="000000"/>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093A20" w:rsidRPr="00B0005D" w:rsidRDefault="00093A20" w:rsidP="00F76235">
            <w:pPr>
              <w:ind w:firstLine="357"/>
              <w:rPr>
                <w:rFonts w:ascii="Times New Roman" w:hAnsi="Times New Roman"/>
                <w:sz w:val="24"/>
                <w:szCs w:val="24"/>
                <w:lang w:eastAsia="uk-UA"/>
              </w:rPr>
            </w:pPr>
            <w:r w:rsidRPr="00B0005D">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B0005D" w:rsidRDefault="00093A20" w:rsidP="00F76235">
            <w:pPr>
              <w:ind w:firstLine="357"/>
              <w:rPr>
                <w:rFonts w:ascii="Times New Roman" w:hAnsi="Times New Roman"/>
                <w:color w:val="000000"/>
                <w:sz w:val="24"/>
                <w:szCs w:val="24"/>
                <w:lang w:eastAsia="uk-UA"/>
              </w:rPr>
            </w:pPr>
            <w:r w:rsidRPr="00B0005D">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F76235">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9</w:t>
            </w:r>
          </w:p>
        </w:tc>
        <w:tc>
          <w:tcPr>
            <w:tcW w:w="160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Спосіб подання документів, необхідних для отримання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rPr>
                <w:rFonts w:ascii="Times New Roman" w:hAnsi="Times New Roman"/>
                <w:color w:val="000000"/>
                <w:sz w:val="24"/>
                <w:szCs w:val="24"/>
              </w:rPr>
            </w:pPr>
            <w:r w:rsidRPr="00B0005D">
              <w:rPr>
                <w:rFonts w:ascii="Times New Roman" w:hAnsi="Times New Roman"/>
                <w:color w:val="000000"/>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rPr>
                <w:rFonts w:ascii="Times New Roman" w:hAnsi="Times New Roman"/>
                <w:color w:val="000000"/>
                <w:sz w:val="24"/>
                <w:szCs w:val="24"/>
                <w:lang w:eastAsia="uk-UA"/>
              </w:rPr>
            </w:pPr>
            <w:r w:rsidRPr="00B0005D">
              <w:rPr>
                <w:rFonts w:ascii="Times New Roman" w:hAnsi="Times New Roman"/>
                <w:color w:val="000000"/>
                <w:sz w:val="24"/>
                <w:szCs w:val="24"/>
              </w:rPr>
              <w:t xml:space="preserve">2. В </w:t>
            </w:r>
            <w:r w:rsidRPr="00B0005D">
              <w:rPr>
                <w:rFonts w:ascii="Times New Roman" w:hAnsi="Times New Roman"/>
                <w:color w:val="000000"/>
                <w:sz w:val="24"/>
                <w:szCs w:val="24"/>
                <w:lang w:eastAsia="uk-UA"/>
              </w:rPr>
              <w:t>електронній формі д</w:t>
            </w:r>
            <w:r w:rsidRPr="00B0005D">
              <w:rPr>
                <w:rFonts w:ascii="Times New Roman" w:hAnsi="Times New Roman"/>
                <w:color w:val="000000"/>
                <w:sz w:val="24"/>
                <w:szCs w:val="24"/>
              </w:rPr>
              <w:t>окументи</w:t>
            </w:r>
            <w:r w:rsidRPr="00B0005D">
              <w:rPr>
                <w:rFonts w:ascii="Times New Roman" w:hAnsi="Times New Roman"/>
                <w:color w:val="000000"/>
                <w:sz w:val="24"/>
                <w:szCs w:val="24"/>
                <w:lang w:eastAsia="uk-UA"/>
              </w:rPr>
              <w:t xml:space="preserve"> подаються </w:t>
            </w:r>
            <w:r w:rsidRPr="00B0005D">
              <w:rPr>
                <w:rFonts w:ascii="Times New Roman" w:hAnsi="Times New Roman"/>
                <w:color w:val="000000"/>
                <w:sz w:val="24"/>
                <w:szCs w:val="24"/>
              </w:rPr>
              <w:t>через портал електронних сервісів</w:t>
            </w:r>
          </w:p>
        </w:tc>
      </w:tr>
      <w:tr w:rsidR="00093A20" w:rsidRPr="00B0005D" w:rsidTr="00F76235">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10</w:t>
            </w:r>
          </w:p>
        </w:tc>
        <w:tc>
          <w:tcPr>
            <w:tcW w:w="160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Платність (безоплатність) надання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357"/>
              <w:rPr>
                <w:rFonts w:ascii="Times New Roman" w:hAnsi="Times New Roman"/>
                <w:color w:val="000000"/>
                <w:sz w:val="24"/>
                <w:szCs w:val="24"/>
                <w:lang w:eastAsia="uk-UA"/>
              </w:rPr>
            </w:pPr>
            <w:r w:rsidRPr="00B0005D">
              <w:rPr>
                <w:rFonts w:ascii="Times New Roman" w:hAnsi="Times New Roman"/>
                <w:color w:val="000000"/>
                <w:sz w:val="24"/>
                <w:szCs w:val="24"/>
                <w:lang w:eastAsia="uk-UA"/>
              </w:rPr>
              <w:t>Безоплатно</w:t>
            </w:r>
          </w:p>
        </w:tc>
      </w:tr>
      <w:tr w:rsidR="00093A20" w:rsidRPr="00B0005D" w:rsidTr="00F76235">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11</w:t>
            </w:r>
          </w:p>
        </w:tc>
        <w:tc>
          <w:tcPr>
            <w:tcW w:w="160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Строк надання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357"/>
              <w:rPr>
                <w:rFonts w:ascii="Times New Roman" w:hAnsi="Times New Roman"/>
                <w:color w:val="000000"/>
                <w:sz w:val="24"/>
                <w:szCs w:val="24"/>
                <w:lang w:eastAsia="uk-UA"/>
              </w:rPr>
            </w:pPr>
            <w:r w:rsidRPr="00B0005D">
              <w:rPr>
                <w:rFonts w:ascii="Times New Roman" w:hAnsi="Times New Roman"/>
                <w:color w:val="000000"/>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F76235">
            <w:pPr>
              <w:ind w:firstLine="357"/>
              <w:rPr>
                <w:rFonts w:ascii="Times New Roman" w:hAnsi="Times New Roman"/>
                <w:color w:val="000000"/>
                <w:sz w:val="24"/>
                <w:szCs w:val="24"/>
                <w:lang w:eastAsia="uk-UA"/>
              </w:rPr>
            </w:pPr>
            <w:r w:rsidRPr="00B0005D">
              <w:rPr>
                <w:rFonts w:ascii="Times New Roman" w:hAnsi="Times New Roman"/>
                <w:color w:val="000000"/>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rPr>
                <w:rFonts w:ascii="Times New Roman" w:hAnsi="Times New Roman"/>
                <w:color w:val="000000"/>
                <w:sz w:val="24"/>
                <w:szCs w:val="24"/>
              </w:rPr>
            </w:pPr>
            <w:r w:rsidRPr="00B0005D">
              <w:rPr>
                <w:rFonts w:ascii="Times New Roman" w:hAnsi="Times New Roman"/>
                <w:color w:val="000000"/>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F76235">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12</w:t>
            </w:r>
          </w:p>
        </w:tc>
        <w:tc>
          <w:tcPr>
            <w:tcW w:w="160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Перелік підстав для зупинення розгляду документів, поданих для державної реєстрації</w:t>
            </w:r>
          </w:p>
        </w:tc>
        <w:tc>
          <w:tcPr>
            <w:tcW w:w="31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27"/>
              </w:numPr>
              <w:tabs>
                <w:tab w:val="left" w:pos="-67"/>
              </w:tabs>
              <w:ind w:left="0" w:firstLine="357"/>
              <w:rPr>
                <w:color w:val="000000"/>
                <w:sz w:val="24"/>
                <w:szCs w:val="24"/>
                <w:lang w:eastAsia="uk-UA"/>
              </w:rPr>
            </w:pPr>
            <w:r w:rsidRPr="00B0005D">
              <w:rPr>
                <w:color w:val="000000"/>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F76235">
            <w:pPr>
              <w:pStyle w:val="ListParagraph"/>
              <w:numPr>
                <w:ilvl w:val="0"/>
                <w:numId w:val="27"/>
              </w:numPr>
              <w:tabs>
                <w:tab w:val="left" w:pos="-67"/>
              </w:tabs>
              <w:ind w:left="0" w:firstLine="357"/>
              <w:rPr>
                <w:color w:val="000000"/>
                <w:sz w:val="24"/>
                <w:szCs w:val="24"/>
                <w:lang w:eastAsia="uk-UA"/>
              </w:rPr>
            </w:pPr>
            <w:r w:rsidRPr="00B0005D">
              <w:rPr>
                <w:color w:val="000000"/>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27"/>
              </w:numPr>
              <w:tabs>
                <w:tab w:val="left" w:pos="-67"/>
              </w:tabs>
              <w:ind w:left="0" w:firstLine="357"/>
              <w:rPr>
                <w:color w:val="000000"/>
                <w:sz w:val="24"/>
                <w:szCs w:val="24"/>
                <w:lang w:eastAsia="uk-UA"/>
              </w:rPr>
            </w:pPr>
            <w:r w:rsidRPr="00B0005D">
              <w:rPr>
                <w:color w:val="000000"/>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27"/>
              </w:numPr>
              <w:tabs>
                <w:tab w:val="left" w:pos="-67"/>
              </w:tabs>
              <w:ind w:left="0" w:firstLine="357"/>
              <w:rPr>
                <w:color w:val="000000"/>
                <w:sz w:val="24"/>
                <w:szCs w:val="24"/>
                <w:lang w:eastAsia="uk-UA"/>
              </w:rPr>
            </w:pPr>
            <w:r w:rsidRPr="00B0005D">
              <w:rPr>
                <w:color w:val="000000"/>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27"/>
              </w:numPr>
              <w:tabs>
                <w:tab w:val="left" w:pos="-67"/>
              </w:tabs>
              <w:ind w:left="0" w:firstLine="357"/>
              <w:rPr>
                <w:color w:val="000000"/>
                <w:sz w:val="24"/>
                <w:szCs w:val="24"/>
                <w:lang w:eastAsia="uk-UA"/>
              </w:rPr>
            </w:pPr>
            <w:r w:rsidRPr="00B0005D">
              <w:rPr>
                <w:color w:val="000000"/>
                <w:sz w:val="24"/>
                <w:szCs w:val="24"/>
                <w:lang w:eastAsia="uk-UA"/>
              </w:rPr>
              <w:t>Подання документів з порушенням встановленого законодавством строку для їх подання</w:t>
            </w:r>
          </w:p>
        </w:tc>
      </w:tr>
      <w:tr w:rsidR="00093A20" w:rsidRPr="00B0005D" w:rsidTr="00F76235">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13</w:t>
            </w:r>
          </w:p>
        </w:tc>
        <w:tc>
          <w:tcPr>
            <w:tcW w:w="160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Перелік підстав для відмови у державній реєстрації</w:t>
            </w:r>
          </w:p>
        </w:tc>
        <w:tc>
          <w:tcPr>
            <w:tcW w:w="31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28"/>
              </w:numPr>
              <w:tabs>
                <w:tab w:val="left" w:pos="663"/>
              </w:tabs>
              <w:ind w:left="0" w:firstLine="357"/>
              <w:rPr>
                <w:color w:val="000000"/>
                <w:sz w:val="24"/>
                <w:szCs w:val="24"/>
                <w:lang w:eastAsia="uk-UA"/>
              </w:rPr>
            </w:pPr>
            <w:r w:rsidRPr="00B0005D">
              <w:rPr>
                <w:color w:val="000000"/>
                <w:sz w:val="24"/>
                <w:szCs w:val="24"/>
                <w:lang w:eastAsia="uk-UA"/>
              </w:rPr>
              <w:t>Документи подано особою, яка не має на це повноважень;</w:t>
            </w:r>
          </w:p>
          <w:p w:rsidR="00093A20" w:rsidRPr="00B0005D" w:rsidRDefault="00093A20" w:rsidP="00F76235">
            <w:pPr>
              <w:pStyle w:val="ListParagraph"/>
              <w:numPr>
                <w:ilvl w:val="0"/>
                <w:numId w:val="28"/>
              </w:numPr>
              <w:tabs>
                <w:tab w:val="left" w:pos="663"/>
              </w:tabs>
              <w:ind w:left="0" w:firstLine="357"/>
              <w:rPr>
                <w:color w:val="000000"/>
                <w:sz w:val="24"/>
                <w:szCs w:val="24"/>
                <w:lang w:eastAsia="uk-UA"/>
              </w:rPr>
            </w:pPr>
            <w:r w:rsidRPr="00B0005D">
              <w:rPr>
                <w:color w:val="000000"/>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093A20" w:rsidRPr="00B0005D" w:rsidRDefault="00093A20" w:rsidP="00F76235">
            <w:pPr>
              <w:pStyle w:val="ListParagraph"/>
              <w:numPr>
                <w:ilvl w:val="0"/>
                <w:numId w:val="28"/>
              </w:numPr>
              <w:tabs>
                <w:tab w:val="left" w:pos="663"/>
              </w:tabs>
              <w:ind w:left="0" w:firstLine="357"/>
              <w:rPr>
                <w:color w:val="000000"/>
                <w:sz w:val="24"/>
                <w:szCs w:val="24"/>
                <w:lang w:eastAsia="uk-UA"/>
              </w:rPr>
            </w:pPr>
            <w:r w:rsidRPr="00B0005D">
              <w:rPr>
                <w:color w:val="000000"/>
                <w:sz w:val="24"/>
                <w:szCs w:val="24"/>
                <w:lang w:eastAsia="uk-UA"/>
              </w:rPr>
              <w:t>Не усунуто підстави для зупинення розгляду документів протягом встановленого строку;</w:t>
            </w:r>
          </w:p>
          <w:p w:rsidR="00093A20" w:rsidRPr="00B0005D" w:rsidRDefault="00093A20" w:rsidP="00F76235">
            <w:pPr>
              <w:pStyle w:val="ListParagraph"/>
              <w:numPr>
                <w:ilvl w:val="0"/>
                <w:numId w:val="28"/>
              </w:numPr>
              <w:tabs>
                <w:tab w:val="left" w:pos="663"/>
              </w:tabs>
              <w:ind w:left="0" w:firstLine="357"/>
              <w:rPr>
                <w:color w:val="000000"/>
                <w:sz w:val="24"/>
                <w:szCs w:val="24"/>
                <w:lang w:eastAsia="uk-UA"/>
              </w:rPr>
            </w:pPr>
            <w:r w:rsidRPr="00B0005D">
              <w:rPr>
                <w:color w:val="000000"/>
                <w:sz w:val="24"/>
                <w:szCs w:val="24"/>
                <w:lang w:eastAsia="uk-UA"/>
              </w:rPr>
              <w:t>Документи суперечать вимогам Конституції та законів України;</w:t>
            </w:r>
          </w:p>
          <w:p w:rsidR="00093A20" w:rsidRPr="00B0005D" w:rsidRDefault="00093A20" w:rsidP="00F76235">
            <w:pPr>
              <w:pStyle w:val="ListParagraph"/>
              <w:numPr>
                <w:ilvl w:val="0"/>
                <w:numId w:val="28"/>
              </w:numPr>
              <w:tabs>
                <w:tab w:val="left" w:pos="663"/>
              </w:tabs>
              <w:ind w:left="0" w:firstLine="357"/>
              <w:rPr>
                <w:color w:val="000000"/>
                <w:sz w:val="24"/>
                <w:szCs w:val="24"/>
                <w:lang w:eastAsia="uk-UA"/>
              </w:rPr>
            </w:pPr>
            <w:r w:rsidRPr="00B0005D">
              <w:rPr>
                <w:color w:val="000000"/>
                <w:sz w:val="24"/>
                <w:szCs w:val="24"/>
                <w:lang w:eastAsia="uk-UA"/>
              </w:rPr>
              <w:t>Невідповідність найменування вимогам закону</w:t>
            </w:r>
          </w:p>
        </w:tc>
      </w:tr>
      <w:tr w:rsidR="00093A20" w:rsidRPr="00B0005D" w:rsidTr="00F76235">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14</w:t>
            </w:r>
          </w:p>
        </w:tc>
        <w:tc>
          <w:tcPr>
            <w:tcW w:w="160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Результат надання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29"/>
              </w:numPr>
              <w:tabs>
                <w:tab w:val="left" w:pos="358"/>
                <w:tab w:val="left" w:pos="449"/>
              </w:tabs>
              <w:ind w:left="0" w:firstLine="357"/>
              <w:rPr>
                <w:color w:val="000000"/>
                <w:sz w:val="24"/>
                <w:szCs w:val="24"/>
              </w:rPr>
            </w:pPr>
            <w:r w:rsidRPr="00B0005D">
              <w:rPr>
                <w:color w:val="000000"/>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29"/>
              </w:numPr>
              <w:tabs>
                <w:tab w:val="left" w:pos="358"/>
                <w:tab w:val="left" w:pos="449"/>
              </w:tabs>
              <w:ind w:left="0" w:firstLine="357"/>
              <w:rPr>
                <w:color w:val="000000"/>
                <w:sz w:val="24"/>
                <w:szCs w:val="24"/>
                <w:lang w:eastAsia="uk-UA"/>
              </w:rPr>
            </w:pPr>
            <w:r w:rsidRPr="00B0005D">
              <w:rPr>
                <w:color w:val="000000"/>
                <w:sz w:val="24"/>
                <w:szCs w:val="24"/>
              </w:rPr>
              <w:t>Виписка з 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29"/>
              </w:numPr>
              <w:tabs>
                <w:tab w:val="left" w:pos="358"/>
                <w:tab w:val="left" w:pos="449"/>
              </w:tabs>
              <w:ind w:left="0" w:firstLine="357"/>
              <w:rPr>
                <w:color w:val="000000"/>
                <w:sz w:val="24"/>
                <w:szCs w:val="24"/>
                <w:lang w:eastAsia="uk-UA"/>
              </w:rPr>
            </w:pPr>
            <w:r w:rsidRPr="00B0005D">
              <w:rPr>
                <w:color w:val="000000"/>
                <w:sz w:val="24"/>
                <w:szCs w:val="24"/>
              </w:rPr>
              <w:t>Повідомлення про відмову у державній реєстрації із зазначенням виключного переліку підстав для відмови</w:t>
            </w:r>
            <w:r w:rsidRPr="00B0005D">
              <w:rPr>
                <w:sz w:val="24"/>
                <w:szCs w:val="24"/>
              </w:rPr>
              <w:t xml:space="preserve"> та рішення суб’єкта державної реєстрації про відмову у державній реєстрації</w:t>
            </w:r>
          </w:p>
        </w:tc>
      </w:tr>
      <w:tr w:rsidR="00093A20" w:rsidRPr="00B0005D" w:rsidTr="00F76235">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color w:val="000000"/>
                <w:sz w:val="24"/>
                <w:szCs w:val="24"/>
                <w:lang w:eastAsia="uk-UA"/>
              </w:rPr>
            </w:pPr>
            <w:r w:rsidRPr="00B0005D">
              <w:rPr>
                <w:rFonts w:ascii="Times New Roman" w:hAnsi="Times New Roman"/>
                <w:color w:val="000000"/>
                <w:sz w:val="24"/>
                <w:szCs w:val="24"/>
                <w:lang w:eastAsia="uk-UA"/>
              </w:rPr>
              <w:t>15</w:t>
            </w:r>
          </w:p>
        </w:tc>
        <w:tc>
          <w:tcPr>
            <w:tcW w:w="160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color w:val="000000"/>
                <w:sz w:val="24"/>
                <w:szCs w:val="24"/>
                <w:lang w:eastAsia="uk-UA"/>
              </w:rPr>
            </w:pPr>
            <w:r w:rsidRPr="00B0005D">
              <w:rPr>
                <w:rFonts w:ascii="Times New Roman" w:hAnsi="Times New Roman"/>
                <w:color w:val="000000"/>
                <w:sz w:val="24"/>
                <w:szCs w:val="24"/>
                <w:lang w:eastAsia="uk-UA"/>
              </w:rPr>
              <w:t>Способи отримання відповіді (результату)</w:t>
            </w:r>
          </w:p>
        </w:tc>
        <w:tc>
          <w:tcPr>
            <w:tcW w:w="31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color w:val="000000"/>
                <w:sz w:val="24"/>
                <w:szCs w:val="24"/>
              </w:rPr>
            </w:pPr>
            <w:r w:rsidRPr="00B0005D">
              <w:rPr>
                <w:color w:val="000000"/>
                <w:sz w:val="24"/>
                <w:szCs w:val="24"/>
              </w:rPr>
              <w:t xml:space="preserve">Результати надання адміністративної послуги у сфері державної реєстрації в </w:t>
            </w:r>
            <w:r w:rsidRPr="00B0005D">
              <w:rPr>
                <w:color w:val="000000"/>
                <w:sz w:val="24"/>
                <w:szCs w:val="24"/>
                <w:lang w:eastAsia="uk-UA"/>
              </w:rPr>
              <w:t>електронній формі</w:t>
            </w:r>
            <w:r w:rsidRPr="00B0005D">
              <w:rPr>
                <w:color w:val="000000"/>
                <w:sz w:val="24"/>
                <w:szCs w:val="24"/>
              </w:rPr>
              <w:t xml:space="preserve"> 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color w:val="000000"/>
                <w:sz w:val="24"/>
                <w:szCs w:val="24"/>
              </w:rPr>
            </w:pPr>
            <w:r w:rsidRPr="00B0005D">
              <w:rPr>
                <w:color w:val="000000"/>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документів для державної реєстрації у паперовій формі*.</w:t>
            </w:r>
          </w:p>
          <w:p w:rsidR="00093A20" w:rsidRPr="00B0005D" w:rsidRDefault="00093A20" w:rsidP="00F76235">
            <w:pPr>
              <w:pStyle w:val="ListParagraph"/>
              <w:tabs>
                <w:tab w:val="left" w:pos="358"/>
              </w:tabs>
              <w:ind w:left="0" w:firstLine="217"/>
              <w:rPr>
                <w:color w:val="000000"/>
                <w:sz w:val="24"/>
                <w:szCs w:val="24"/>
                <w:lang w:eastAsia="uk-UA"/>
              </w:rPr>
            </w:pPr>
            <w:r w:rsidRPr="00B0005D">
              <w:rPr>
                <w:color w:val="000000"/>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tabs>
          <w:tab w:val="left" w:pos="9564"/>
        </w:tabs>
        <w:rPr>
          <w:rFonts w:ascii="Times New Roman" w:hAnsi="Times New Roman"/>
          <w:color w:val="000000"/>
          <w:sz w:val="6"/>
          <w:szCs w:val="6"/>
        </w:rPr>
      </w:pPr>
      <w:r w:rsidRPr="00B0005D">
        <w:rPr>
          <w:rFonts w:ascii="Times New Roman" w:hAnsi="Times New Roman"/>
          <w:color w:val="000000"/>
          <w:sz w:val="6"/>
          <w:szCs w:val="6"/>
        </w:rPr>
        <w:t>________________________</w:t>
      </w:r>
    </w:p>
    <w:p w:rsidR="00093A20" w:rsidRPr="00B0005D" w:rsidRDefault="00093A20" w:rsidP="00F76235">
      <w:pPr>
        <w:tabs>
          <w:tab w:val="left" w:pos="9564"/>
        </w:tabs>
        <w:rPr>
          <w:rFonts w:ascii="Times New Roman" w:hAnsi="Times New Roman"/>
          <w:b/>
          <w:color w:val="000000"/>
          <w:sz w:val="14"/>
          <w:szCs w:val="14"/>
        </w:rPr>
      </w:pPr>
      <w:r w:rsidRPr="00B0005D">
        <w:rPr>
          <w:rFonts w:ascii="Times New Roman" w:hAnsi="Times New Roman"/>
          <w:color w:val="000000"/>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jc w:val="right"/>
        <w:rPr>
          <w:rFonts w:ascii="Times New Roman" w:hAnsi="Times New Roman"/>
          <w:color w:val="000000"/>
          <w:sz w:val="24"/>
          <w:szCs w:val="24"/>
        </w:rPr>
      </w:pPr>
    </w:p>
    <w:p w:rsidR="00093A20" w:rsidRPr="00B0005D" w:rsidRDefault="00093A20" w:rsidP="00F76235">
      <w:pPr>
        <w:jc w:val="right"/>
        <w:rPr>
          <w:rFonts w:ascii="Times New Roman" w:hAnsi="Times New Roman"/>
          <w:color w:val="000000"/>
          <w:sz w:val="24"/>
          <w:szCs w:val="24"/>
        </w:rPr>
      </w:pP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6403B4" w:rsidRDefault="00093A20" w:rsidP="00F76235">
      <w:pPr>
        <w:rPr>
          <w:rFonts w:ascii="Times New Roman" w:hAnsi="Times New Roman"/>
          <w:b/>
          <w:color w:val="000000"/>
        </w:rPr>
      </w:pP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6403B4">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надання адміністративної послуги:</w:t>
      </w:r>
    </w:p>
    <w:p w:rsidR="00093A20" w:rsidRPr="00B0005D" w:rsidRDefault="00093A20" w:rsidP="00F76235">
      <w:pPr>
        <w:jc w:val="center"/>
        <w:rPr>
          <w:rFonts w:ascii="Times New Roman" w:hAnsi="Times New Roman"/>
          <w:b/>
          <w:u w:val="single"/>
        </w:rPr>
      </w:pPr>
      <w:r w:rsidRPr="00B0005D">
        <w:rPr>
          <w:rFonts w:ascii="Times New Roman" w:hAnsi="Times New Roman"/>
          <w:b/>
          <w:u w:val="single"/>
        </w:rPr>
        <w:t>Державна реєстрація  рішення про відміну рішення про припинення юридичної особи (крім громадського формування)</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65"/>
        </w:trPr>
        <w:tc>
          <w:tcPr>
            <w:tcW w:w="346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1.Прийом документів</w:t>
            </w:r>
            <w:r w:rsidRPr="00B0005D">
              <w:rPr>
                <w:rFonts w:ascii="Times New Roman" w:hAnsi="Times New Roman"/>
                <w:sz w:val="24"/>
                <w:szCs w:val="24"/>
                <w:lang w:val="ru-RU" w:eastAsia="uk-UA"/>
              </w:rPr>
              <w:t xml:space="preserve"> </w:t>
            </w:r>
            <w:r w:rsidRPr="00B0005D">
              <w:rPr>
                <w:rFonts w:ascii="Times New Roman" w:hAnsi="Times New Roman"/>
                <w:sz w:val="24"/>
                <w:szCs w:val="24"/>
                <w:lang w:eastAsia="uk-UA"/>
              </w:rPr>
              <w:t xml:space="preserve">та видача заявнику опису документів з відміткою про дату </w:t>
            </w:r>
            <w:r w:rsidRPr="00B0005D">
              <w:rPr>
                <w:rFonts w:ascii="Times New Roman" w:hAnsi="Times New Roman"/>
                <w:color w:val="000000"/>
                <w:sz w:val="24"/>
                <w:szCs w:val="24"/>
                <w:shd w:val="clear" w:color="auto" w:fill="FFFFFF"/>
              </w:rPr>
              <w:t>отримання</w:t>
            </w:r>
            <w:r w:rsidRPr="00B0005D">
              <w:rPr>
                <w:rFonts w:ascii="Times New Roman" w:hAnsi="Times New Roman"/>
                <w:color w:val="000000"/>
                <w:sz w:val="24"/>
                <w:szCs w:val="24"/>
                <w:shd w:val="clear" w:color="auto" w:fill="FFFFFF"/>
                <w:lang w:val="ru-RU"/>
              </w:rPr>
              <w:t xml:space="preserve"> </w:t>
            </w:r>
            <w:r w:rsidRPr="00B0005D">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jc w:val="center"/>
        <w:rPr>
          <w:rFonts w:ascii="Times New Roman" w:hAnsi="Times New Roman"/>
          <w:sz w:val="24"/>
          <w:szCs w:val="24"/>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ІНФОРМАЦІЙНА КАРТКА </w:t>
      </w:r>
    </w:p>
    <w:p w:rsidR="00093A20" w:rsidRPr="00B0005D" w:rsidRDefault="00093A20" w:rsidP="00F76235">
      <w:pPr>
        <w:tabs>
          <w:tab w:val="left" w:pos="3969"/>
        </w:tabs>
        <w:jc w:val="center"/>
        <w:rPr>
          <w:rFonts w:ascii="Times New Roman" w:hAnsi="Times New Roman"/>
          <w:b/>
          <w:lang w:eastAsia="uk-UA"/>
        </w:rPr>
      </w:pPr>
      <w:r w:rsidRPr="00B0005D">
        <w:rPr>
          <w:rFonts w:ascii="Times New Roman" w:hAnsi="Times New Roman"/>
          <w:b/>
          <w:lang w:eastAsia="uk-UA"/>
        </w:rPr>
        <w:t>адміністративної послуги з державної реєстрації рішення про припинення юридичної особи (крім громадського формування)</w:t>
      </w:r>
    </w:p>
    <w:p w:rsidR="00093A20" w:rsidRPr="00B0005D" w:rsidRDefault="00093A20" w:rsidP="00F76235">
      <w:pPr>
        <w:jc w:val="center"/>
        <w:rPr>
          <w:rFonts w:ascii="Times New Roman" w:hAnsi="Times New Roman"/>
          <w:sz w:val="20"/>
          <w:lang w:eastAsia="uk-UA"/>
        </w:rPr>
      </w:pP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sz w:val="20"/>
          <w:lang w:eastAsia="uk-UA"/>
        </w:rPr>
      </w:pPr>
    </w:p>
    <w:tbl>
      <w:tblPr>
        <w:tblW w:w="4975"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08"/>
        <w:gridCol w:w="2711"/>
        <w:gridCol w:w="299"/>
        <w:gridCol w:w="6291"/>
      </w:tblGrid>
      <w:tr w:rsidR="00093A20" w:rsidRPr="00B0005D" w:rsidTr="00F76235">
        <w:tc>
          <w:tcPr>
            <w:tcW w:w="5000" w:type="pct"/>
            <w:gridSpan w:val="4"/>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6403B4">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39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Місцезнаходження суб’єкта надання адміністративної послуги</w:t>
            </w:r>
          </w:p>
        </w:tc>
        <w:tc>
          <w:tcPr>
            <w:tcW w:w="3394"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6403B4">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39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Інформація щодо режиму роботи суб’єкта надання адміністративної послуги</w:t>
            </w:r>
          </w:p>
        </w:tc>
        <w:tc>
          <w:tcPr>
            <w:tcW w:w="3394"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6403B4">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39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Телефон/факс (довідки), адреса електронної пошти та веб-сайт суб’єкта надання адміністративної послуги</w:t>
            </w:r>
          </w:p>
        </w:tc>
        <w:tc>
          <w:tcPr>
            <w:tcW w:w="3394"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24"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25"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F76235">
        <w:tc>
          <w:tcPr>
            <w:tcW w:w="5000" w:type="pct"/>
            <w:gridSpan w:val="4"/>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6403B4">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39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394"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6403B4">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39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394"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6403B4">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39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394"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30"/>
              </w:numPr>
              <w:tabs>
                <w:tab w:val="left" w:pos="0"/>
              </w:tabs>
              <w:ind w:left="0" w:firstLine="357"/>
              <w:rPr>
                <w:sz w:val="24"/>
                <w:szCs w:val="24"/>
                <w:lang w:eastAsia="uk-UA"/>
              </w:rPr>
            </w:pPr>
            <w:r w:rsidRPr="00B000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F76235">
            <w:pPr>
              <w:pStyle w:val="ListParagraph"/>
              <w:numPr>
                <w:ilvl w:val="0"/>
                <w:numId w:val="30"/>
              </w:numPr>
              <w:tabs>
                <w:tab w:val="left" w:pos="0"/>
              </w:tabs>
              <w:ind w:left="0" w:firstLine="357"/>
              <w:rPr>
                <w:sz w:val="24"/>
                <w:szCs w:val="24"/>
                <w:lang w:eastAsia="uk-UA"/>
              </w:rPr>
            </w:pPr>
            <w:r w:rsidRPr="00B0005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093A20" w:rsidRPr="00B0005D" w:rsidTr="00F76235">
        <w:tc>
          <w:tcPr>
            <w:tcW w:w="5000" w:type="pct"/>
            <w:gridSpan w:val="4"/>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F76235">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55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24"/>
              <w:rPr>
                <w:rFonts w:ascii="Times New Roman" w:hAnsi="Times New Roman"/>
                <w:sz w:val="24"/>
                <w:szCs w:val="24"/>
                <w:highlight w:val="yellow"/>
                <w:lang w:eastAsia="uk-UA"/>
              </w:rPr>
            </w:pPr>
            <w:r w:rsidRPr="00B0005D">
              <w:rPr>
                <w:rFonts w:ascii="Times New Roman" w:hAnsi="Times New Roman"/>
                <w:sz w:val="24"/>
                <w:szCs w:val="24"/>
              </w:rPr>
              <w:t xml:space="preserve">Звернення уповноваженого представника юридичної особи </w:t>
            </w:r>
            <w:r w:rsidRPr="00B0005D">
              <w:rPr>
                <w:rFonts w:ascii="Times New Roman" w:hAnsi="Times New Roman"/>
                <w:sz w:val="24"/>
                <w:szCs w:val="24"/>
                <w:lang w:eastAsia="uk-UA"/>
              </w:rPr>
              <w:t>(далі – заявник)</w:t>
            </w:r>
          </w:p>
        </w:tc>
      </w:tr>
      <w:tr w:rsidR="00093A20" w:rsidRPr="00B0005D" w:rsidTr="00F76235">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55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u w:val="single"/>
                <w:lang w:eastAsia="uk-UA"/>
              </w:rPr>
            </w:pPr>
            <w:r w:rsidRPr="00B0005D">
              <w:rPr>
                <w:rFonts w:ascii="Times New Roman" w:hAnsi="Times New Roman"/>
                <w:sz w:val="24"/>
                <w:szCs w:val="24"/>
                <w:lang w:eastAsia="uk-UA"/>
              </w:rPr>
              <w:t xml:space="preserve">1. </w:t>
            </w:r>
            <w:r w:rsidRPr="00B0005D">
              <w:rPr>
                <w:rFonts w:ascii="Times New Roman" w:hAnsi="Times New Roman"/>
                <w:sz w:val="24"/>
                <w:szCs w:val="24"/>
                <w:u w:val="single"/>
                <w:lang w:eastAsia="uk-UA"/>
              </w:rPr>
              <w:t>Для державної реєстрації рішення про припинення юридичної особи подається:</w:t>
            </w:r>
          </w:p>
          <w:p w:rsidR="00093A20" w:rsidRPr="00B0005D" w:rsidRDefault="00093A20" w:rsidP="00F76235">
            <w:pPr>
              <w:pStyle w:val="ListParagraph"/>
              <w:numPr>
                <w:ilvl w:val="0"/>
                <w:numId w:val="31"/>
              </w:numPr>
              <w:ind w:left="0" w:firstLine="357"/>
              <w:rPr>
                <w:sz w:val="24"/>
                <w:szCs w:val="24"/>
                <w:lang w:eastAsia="uk-UA"/>
              </w:rPr>
            </w:pPr>
            <w:r w:rsidRPr="00B0005D">
              <w:rPr>
                <w:sz w:val="24"/>
                <w:szCs w:val="24"/>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rsidR="00093A20" w:rsidRPr="00B0005D" w:rsidRDefault="00093A20" w:rsidP="00F76235">
            <w:pPr>
              <w:pStyle w:val="ListParagraph"/>
              <w:numPr>
                <w:ilvl w:val="0"/>
                <w:numId w:val="31"/>
              </w:numPr>
              <w:ind w:left="0" w:firstLine="357"/>
              <w:rPr>
                <w:sz w:val="24"/>
                <w:szCs w:val="24"/>
                <w:lang w:eastAsia="uk-UA"/>
              </w:rPr>
            </w:pPr>
            <w:r w:rsidRPr="00B0005D">
              <w:rPr>
                <w:sz w:val="24"/>
                <w:szCs w:val="24"/>
                <w:lang w:eastAsia="uk-UA"/>
              </w:rPr>
              <w:t>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093A20" w:rsidRPr="00B0005D" w:rsidRDefault="00093A20" w:rsidP="00B0005D">
            <w:pPr>
              <w:pStyle w:val="ListParagraph"/>
              <w:numPr>
                <w:ilvl w:val="0"/>
                <w:numId w:val="31"/>
              </w:numPr>
              <w:ind w:left="0" w:firstLine="357"/>
              <w:rPr>
                <w:sz w:val="24"/>
                <w:szCs w:val="24"/>
                <w:lang w:eastAsia="uk-UA"/>
              </w:rPr>
            </w:pPr>
            <w:r w:rsidRPr="00B0005D">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tc>
      </w:tr>
      <w:tr w:rsidR="00093A20" w:rsidRPr="00B0005D" w:rsidTr="00F76235">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55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rPr>
              <w:t xml:space="preserve">2. В </w:t>
            </w:r>
            <w:r w:rsidRPr="00B0005D">
              <w:rPr>
                <w:rFonts w:ascii="Times New Roman" w:hAnsi="Times New Roman"/>
                <w:sz w:val="24"/>
                <w:szCs w:val="24"/>
                <w:lang w:eastAsia="uk-UA"/>
              </w:rPr>
              <w:t>електронній формі д</w:t>
            </w:r>
            <w:r w:rsidRPr="00B0005D">
              <w:rPr>
                <w:rFonts w:ascii="Times New Roman" w:hAnsi="Times New Roman"/>
                <w:sz w:val="24"/>
                <w:szCs w:val="24"/>
              </w:rPr>
              <w:t>окументи</w:t>
            </w:r>
            <w:r w:rsidRPr="00B0005D">
              <w:rPr>
                <w:rFonts w:ascii="Times New Roman" w:hAnsi="Times New Roman"/>
                <w:sz w:val="24"/>
                <w:szCs w:val="24"/>
                <w:lang w:eastAsia="uk-UA"/>
              </w:rPr>
              <w:t xml:space="preserve"> подаються </w:t>
            </w:r>
            <w:r w:rsidRPr="00B0005D">
              <w:rPr>
                <w:rFonts w:ascii="Times New Roman" w:hAnsi="Times New Roman"/>
                <w:sz w:val="24"/>
                <w:szCs w:val="24"/>
              </w:rPr>
              <w:t>через портал електронних сервісів</w:t>
            </w:r>
          </w:p>
        </w:tc>
      </w:tr>
      <w:tr w:rsidR="00093A20" w:rsidRPr="00B0005D" w:rsidTr="00F76235">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55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Безоплатно</w:t>
            </w:r>
          </w:p>
        </w:tc>
      </w:tr>
      <w:tr w:rsidR="00093A20" w:rsidRPr="00B0005D" w:rsidTr="00F76235">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55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F76235">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55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24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32"/>
              </w:numPr>
              <w:tabs>
                <w:tab w:val="left" w:pos="-67"/>
              </w:tabs>
              <w:ind w:left="0" w:firstLine="357"/>
              <w:rPr>
                <w:sz w:val="24"/>
                <w:szCs w:val="24"/>
                <w:lang w:eastAsia="uk-UA"/>
              </w:rPr>
            </w:pPr>
            <w:r w:rsidRPr="00B0005D">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F76235">
            <w:pPr>
              <w:pStyle w:val="ListParagraph"/>
              <w:numPr>
                <w:ilvl w:val="0"/>
                <w:numId w:val="32"/>
              </w:numPr>
              <w:tabs>
                <w:tab w:val="left" w:pos="-67"/>
              </w:tabs>
              <w:ind w:left="0" w:firstLine="357"/>
              <w:rPr>
                <w:sz w:val="24"/>
                <w:szCs w:val="24"/>
                <w:lang w:eastAsia="uk-UA"/>
              </w:rPr>
            </w:pPr>
            <w:r w:rsidRPr="00B0005D">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32"/>
              </w:numPr>
              <w:tabs>
                <w:tab w:val="left" w:pos="-67"/>
              </w:tabs>
              <w:ind w:left="0" w:firstLine="357"/>
              <w:rPr>
                <w:sz w:val="24"/>
                <w:szCs w:val="24"/>
                <w:lang w:eastAsia="uk-UA"/>
              </w:rPr>
            </w:pPr>
            <w:r w:rsidRPr="00B000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32"/>
              </w:numPr>
              <w:tabs>
                <w:tab w:val="left" w:pos="-67"/>
              </w:tabs>
              <w:ind w:left="0" w:firstLine="357"/>
              <w:rPr>
                <w:sz w:val="24"/>
                <w:szCs w:val="24"/>
                <w:lang w:eastAsia="uk-UA"/>
              </w:rPr>
            </w:pPr>
            <w:r w:rsidRPr="00B0005D">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32"/>
              </w:numPr>
              <w:tabs>
                <w:tab w:val="left" w:pos="-67"/>
              </w:tabs>
              <w:ind w:left="0" w:firstLine="357"/>
              <w:rPr>
                <w:sz w:val="24"/>
                <w:szCs w:val="24"/>
                <w:lang w:eastAsia="uk-UA"/>
              </w:rPr>
            </w:pPr>
            <w:r w:rsidRPr="00B0005D">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32"/>
              </w:numPr>
              <w:tabs>
                <w:tab w:val="left" w:pos="-67"/>
              </w:tabs>
              <w:ind w:left="0" w:firstLine="357"/>
              <w:rPr>
                <w:sz w:val="24"/>
                <w:szCs w:val="24"/>
                <w:lang w:eastAsia="uk-UA"/>
              </w:rPr>
            </w:pPr>
            <w:r w:rsidRPr="00B0005D">
              <w:rPr>
                <w:sz w:val="24"/>
                <w:szCs w:val="24"/>
                <w:lang w:eastAsia="uk-UA"/>
              </w:rPr>
              <w:t>Подання документів з порушенням встановленого законодавством строку для їх подання</w:t>
            </w:r>
          </w:p>
        </w:tc>
      </w:tr>
      <w:tr w:rsidR="00093A20" w:rsidRPr="00B0005D" w:rsidTr="00F76235">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55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державній реєстрації</w:t>
            </w:r>
          </w:p>
        </w:tc>
        <w:tc>
          <w:tcPr>
            <w:tcW w:w="324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33"/>
              </w:numPr>
              <w:tabs>
                <w:tab w:val="left" w:pos="626"/>
              </w:tabs>
              <w:ind w:left="0" w:firstLine="357"/>
              <w:rPr>
                <w:sz w:val="24"/>
                <w:szCs w:val="24"/>
                <w:lang w:eastAsia="uk-UA"/>
              </w:rPr>
            </w:pPr>
            <w:r w:rsidRPr="00B0005D">
              <w:rPr>
                <w:sz w:val="24"/>
                <w:szCs w:val="24"/>
                <w:lang w:eastAsia="uk-UA"/>
              </w:rPr>
              <w:t>Документи подано особою, яка не має на це повноважень;</w:t>
            </w:r>
          </w:p>
          <w:p w:rsidR="00093A20" w:rsidRPr="00B0005D" w:rsidRDefault="00093A20" w:rsidP="00F76235">
            <w:pPr>
              <w:pStyle w:val="ListParagraph"/>
              <w:numPr>
                <w:ilvl w:val="0"/>
                <w:numId w:val="33"/>
              </w:numPr>
              <w:tabs>
                <w:tab w:val="left" w:pos="626"/>
              </w:tabs>
              <w:ind w:left="0" w:firstLine="357"/>
              <w:rPr>
                <w:sz w:val="24"/>
                <w:szCs w:val="24"/>
                <w:lang w:eastAsia="uk-UA"/>
              </w:rPr>
            </w:pPr>
            <w:r w:rsidRPr="00B0005D">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093A20" w:rsidRPr="00B0005D" w:rsidRDefault="00093A20" w:rsidP="00F76235">
            <w:pPr>
              <w:pStyle w:val="ListParagraph"/>
              <w:numPr>
                <w:ilvl w:val="0"/>
                <w:numId w:val="33"/>
              </w:numPr>
              <w:tabs>
                <w:tab w:val="left" w:pos="626"/>
              </w:tabs>
              <w:ind w:left="0" w:firstLine="357"/>
              <w:rPr>
                <w:sz w:val="24"/>
                <w:szCs w:val="24"/>
                <w:lang w:eastAsia="uk-UA"/>
              </w:rPr>
            </w:pPr>
            <w:r w:rsidRPr="00B0005D">
              <w:rPr>
                <w:sz w:val="24"/>
                <w:szCs w:val="24"/>
                <w:lang w:eastAsia="uk-UA"/>
              </w:rPr>
              <w:t>Не усунуто підстави для зупинення розгляду документів протягом встановленого строку;</w:t>
            </w:r>
          </w:p>
          <w:p w:rsidR="00093A20" w:rsidRPr="00B0005D" w:rsidRDefault="00093A20" w:rsidP="00F76235">
            <w:pPr>
              <w:pStyle w:val="ListParagraph"/>
              <w:numPr>
                <w:ilvl w:val="0"/>
                <w:numId w:val="33"/>
              </w:numPr>
              <w:tabs>
                <w:tab w:val="left" w:pos="626"/>
              </w:tabs>
              <w:ind w:left="0" w:firstLine="357"/>
              <w:rPr>
                <w:sz w:val="24"/>
                <w:szCs w:val="24"/>
                <w:lang w:eastAsia="uk-UA"/>
              </w:rPr>
            </w:pPr>
            <w:r w:rsidRPr="00B0005D">
              <w:rPr>
                <w:sz w:val="24"/>
                <w:szCs w:val="24"/>
                <w:lang w:eastAsia="uk-UA"/>
              </w:rPr>
              <w:t>Документи суперечать вимогам Конституції та законів України</w:t>
            </w:r>
          </w:p>
        </w:tc>
      </w:tr>
      <w:tr w:rsidR="00093A20" w:rsidRPr="00B0005D" w:rsidTr="00F76235">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55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34"/>
              </w:numPr>
              <w:tabs>
                <w:tab w:val="left" w:pos="358"/>
                <w:tab w:val="left" w:pos="449"/>
              </w:tabs>
              <w:ind w:left="0" w:firstLine="357"/>
              <w:rPr>
                <w:sz w:val="24"/>
                <w:szCs w:val="24"/>
                <w:lang w:eastAsia="uk-UA"/>
              </w:rPr>
            </w:pPr>
            <w:r w:rsidRPr="00B0005D">
              <w:rPr>
                <w:sz w:val="24"/>
                <w:szCs w:val="24"/>
              </w:rPr>
              <w:t xml:space="preserve">Внесення відповідного запису до </w:t>
            </w:r>
            <w:r w:rsidRPr="00B0005D">
              <w:rPr>
                <w:sz w:val="24"/>
                <w:szCs w:val="24"/>
                <w:lang w:eastAsia="uk-UA"/>
              </w:rPr>
              <w:t>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34"/>
              </w:numPr>
              <w:tabs>
                <w:tab w:val="left" w:pos="358"/>
              </w:tabs>
              <w:ind w:left="0" w:firstLine="357"/>
              <w:rPr>
                <w:sz w:val="24"/>
                <w:szCs w:val="24"/>
                <w:lang w:eastAsia="uk-UA"/>
              </w:rPr>
            </w:pPr>
            <w:r w:rsidRPr="00B0005D">
              <w:rPr>
                <w:sz w:val="24"/>
                <w:szCs w:val="24"/>
              </w:rPr>
              <w:t xml:space="preserve">виписка з </w:t>
            </w:r>
            <w:r w:rsidRPr="00B0005D">
              <w:rPr>
                <w:sz w:val="24"/>
                <w:szCs w:val="24"/>
                <w:lang w:eastAsia="uk-UA"/>
              </w:rPr>
              <w:t>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34"/>
              </w:numPr>
              <w:ind w:left="0" w:firstLine="357"/>
              <w:rPr>
                <w:sz w:val="24"/>
                <w:szCs w:val="24"/>
                <w:lang w:eastAsia="uk-UA"/>
              </w:rPr>
            </w:pPr>
            <w:r w:rsidRPr="00B0005D">
              <w:rPr>
                <w:sz w:val="24"/>
                <w:szCs w:val="24"/>
                <w:lang w:eastAsia="uk-UA"/>
              </w:rPr>
              <w:t>повідомлення про відмову у державній реєстрації із зазначенням виключного переліку підстав для відмови</w:t>
            </w:r>
          </w:p>
        </w:tc>
      </w:tr>
      <w:tr w:rsidR="00093A20" w:rsidRPr="00B0005D" w:rsidTr="00F76235">
        <w:tc>
          <w:tcPr>
            <w:tcW w:w="2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15</w:t>
            </w:r>
          </w:p>
        </w:tc>
        <w:tc>
          <w:tcPr>
            <w:tcW w:w="1550"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24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 xml:space="preserve">Результати надання адміністративної послуги у сфері державної реєстрації (у тому числі виписка з </w:t>
            </w:r>
            <w:r w:rsidRPr="00B0005D">
              <w:rPr>
                <w:sz w:val="24"/>
                <w:szCs w:val="24"/>
                <w:lang w:eastAsia="uk-UA"/>
              </w:rPr>
              <w:t>Єдиного державного реєстру юридичних осіб, фізичних осіб – підприємців та громадських формувань) в електронній формі</w:t>
            </w:r>
            <w:r w:rsidRPr="00B0005D">
              <w:rPr>
                <w:sz w:val="24"/>
                <w:szCs w:val="24"/>
              </w:rPr>
              <w:t xml:space="preserve"> 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sz w:val="24"/>
                <w:szCs w:val="24"/>
              </w:rPr>
            </w:pPr>
            <w:r w:rsidRPr="00B0005D">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документів для державної реєстрації у паперовій формі*.</w:t>
            </w:r>
          </w:p>
          <w:p w:rsidR="00093A20" w:rsidRPr="00B0005D" w:rsidRDefault="00093A20" w:rsidP="00F76235">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tabs>
          <w:tab w:val="left" w:pos="9564"/>
        </w:tabs>
        <w:rPr>
          <w:rFonts w:ascii="Times New Roman" w:hAnsi="Times New Roman"/>
          <w:sz w:val="6"/>
          <w:szCs w:val="6"/>
        </w:rPr>
      </w:pPr>
      <w:r w:rsidRPr="00B0005D">
        <w:rPr>
          <w:rFonts w:ascii="Times New Roman" w:hAnsi="Times New Roman"/>
          <w:sz w:val="6"/>
          <w:szCs w:val="6"/>
        </w:rPr>
        <w:t>________________________</w:t>
      </w:r>
    </w:p>
    <w:p w:rsidR="00093A20" w:rsidRPr="00B0005D" w:rsidRDefault="00093A20" w:rsidP="00F76235">
      <w:pPr>
        <w:tabs>
          <w:tab w:val="left" w:pos="9564"/>
        </w:tabs>
        <w:rPr>
          <w:rFonts w:ascii="Times New Roman" w:hAnsi="Times New Roman"/>
          <w:b/>
          <w:sz w:val="14"/>
          <w:szCs w:val="14"/>
        </w:rPr>
      </w:pPr>
      <w:r w:rsidRPr="00B0005D">
        <w:rPr>
          <w:rFonts w:ascii="Times New Roman" w:hAnsi="Times New Roman"/>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rPr>
          <w:rFonts w:ascii="Times New Roman" w:hAnsi="Times New Roman"/>
          <w:sz w:val="24"/>
          <w:szCs w:val="24"/>
        </w:rPr>
      </w:pP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6403B4">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b/>
          <w:sz w:val="10"/>
          <w:szCs w:val="10"/>
          <w:lang w:val="ru-RU" w:eastAsia="uk-UA"/>
        </w:rPr>
      </w:pPr>
    </w:p>
    <w:p w:rsidR="00093A20" w:rsidRPr="00B0005D" w:rsidRDefault="00093A20" w:rsidP="00F76235">
      <w:pPr>
        <w:jc w:val="center"/>
        <w:rPr>
          <w:rFonts w:ascii="Times New Roman" w:hAnsi="Times New Roman"/>
          <w:sz w:val="24"/>
          <w:lang w:eastAsia="uk-UA"/>
        </w:rPr>
      </w:pPr>
      <w:r w:rsidRPr="00B0005D">
        <w:rPr>
          <w:rFonts w:ascii="Times New Roman" w:hAnsi="Times New Roman"/>
          <w:sz w:val="24"/>
          <w:lang w:eastAsia="uk-UA"/>
        </w:rPr>
        <w:t>надання адміністративної послуги:</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Державна реєстрація рішення про припинення юридичної особи (крім громадського формування)</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65"/>
        </w:trPr>
        <w:tc>
          <w:tcPr>
            <w:tcW w:w="346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1.Прийом документів</w:t>
            </w:r>
            <w:r w:rsidRPr="00B0005D">
              <w:rPr>
                <w:rFonts w:ascii="Times New Roman" w:hAnsi="Times New Roman"/>
                <w:sz w:val="24"/>
                <w:szCs w:val="24"/>
                <w:lang w:val="ru-RU" w:eastAsia="uk-UA"/>
              </w:rPr>
              <w:t xml:space="preserve"> </w:t>
            </w:r>
            <w:r w:rsidRPr="00B0005D">
              <w:rPr>
                <w:rFonts w:ascii="Times New Roman" w:hAnsi="Times New Roman"/>
                <w:sz w:val="24"/>
                <w:szCs w:val="24"/>
                <w:lang w:eastAsia="uk-UA"/>
              </w:rPr>
              <w:t xml:space="preserve">та видача заявнику опису документів з відміткою про дату </w:t>
            </w:r>
            <w:r w:rsidRPr="00B0005D">
              <w:rPr>
                <w:rFonts w:ascii="Times New Roman" w:hAnsi="Times New Roman"/>
                <w:color w:val="000000"/>
                <w:sz w:val="24"/>
                <w:szCs w:val="24"/>
                <w:shd w:val="clear" w:color="auto" w:fill="FFFFFF"/>
              </w:rPr>
              <w:t>отримання</w:t>
            </w:r>
            <w:r w:rsidRPr="00B0005D">
              <w:rPr>
                <w:rFonts w:ascii="Times New Roman" w:hAnsi="Times New Roman"/>
                <w:color w:val="000000"/>
                <w:sz w:val="24"/>
                <w:szCs w:val="24"/>
                <w:shd w:val="clear" w:color="auto" w:fill="FFFFFF"/>
                <w:lang w:val="ru-RU"/>
              </w:rPr>
              <w:t xml:space="preserve"> </w:t>
            </w:r>
            <w:r w:rsidRPr="00B0005D">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sz w:val="24"/>
          <w:szCs w:val="24"/>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jc w:val="center"/>
        <w:rPr>
          <w:rFonts w:ascii="Times New Roman" w:hAnsi="Times New Roman"/>
          <w:b/>
          <w:sz w:val="24"/>
          <w:szCs w:val="24"/>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ІНФОРМАЦІЙНА КАРТКА </w:t>
      </w:r>
    </w:p>
    <w:p w:rsidR="00093A20" w:rsidRPr="00B0005D" w:rsidRDefault="00093A20" w:rsidP="00F76235">
      <w:pPr>
        <w:tabs>
          <w:tab w:val="left" w:pos="3969"/>
        </w:tabs>
        <w:jc w:val="center"/>
        <w:rPr>
          <w:rFonts w:ascii="Times New Roman" w:hAnsi="Times New Roman"/>
          <w:b/>
          <w:lang w:eastAsia="uk-UA"/>
        </w:rPr>
      </w:pPr>
      <w:r w:rsidRPr="00B0005D">
        <w:rPr>
          <w:rFonts w:ascii="Times New Roman" w:hAnsi="Times New Roman"/>
          <w:b/>
          <w:lang w:eastAsia="uk-UA"/>
        </w:rPr>
        <w:t>адміністративної послуги з державної реєстрації зміни складу комісії з припинення (комісії з реорганізації, ліквідаційної комісії) юридичної особи (крім громадського формування)</w:t>
      </w:r>
    </w:p>
    <w:p w:rsidR="00093A20" w:rsidRPr="00B0005D" w:rsidRDefault="00093A20" w:rsidP="00F76235">
      <w:pPr>
        <w:jc w:val="center"/>
        <w:rPr>
          <w:rFonts w:ascii="Times New Roman" w:hAnsi="Times New Roman"/>
          <w:b/>
          <w:u w:val="single"/>
          <w:lang w:eastAsia="uk-UA"/>
        </w:rPr>
      </w:pP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 xml:space="preserve"> (найменування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sz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7"/>
        <w:gridCol w:w="2915"/>
        <w:gridCol w:w="6662"/>
      </w:tblGrid>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26"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27"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35"/>
              </w:numPr>
              <w:tabs>
                <w:tab w:val="left" w:pos="0"/>
              </w:tabs>
              <w:ind w:left="0" w:firstLine="357"/>
              <w:rPr>
                <w:sz w:val="24"/>
                <w:szCs w:val="24"/>
                <w:lang w:eastAsia="uk-UA"/>
              </w:rPr>
            </w:pPr>
            <w:r w:rsidRPr="00B000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F76235">
            <w:pPr>
              <w:pStyle w:val="ListParagraph"/>
              <w:numPr>
                <w:ilvl w:val="0"/>
                <w:numId w:val="35"/>
              </w:numPr>
              <w:tabs>
                <w:tab w:val="left" w:pos="0"/>
              </w:tabs>
              <w:ind w:left="0" w:firstLine="357"/>
              <w:rPr>
                <w:sz w:val="24"/>
                <w:szCs w:val="24"/>
                <w:lang w:eastAsia="uk-UA"/>
              </w:rPr>
            </w:pPr>
            <w:r w:rsidRPr="00B0005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rPr>
              <w:t>Звернення уповноваженого представника  юридичної особи (далі – заявник)</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36"/>
              </w:numPr>
              <w:ind w:left="0" w:firstLine="357"/>
              <w:rPr>
                <w:sz w:val="24"/>
                <w:szCs w:val="24"/>
                <w:lang w:eastAsia="uk-UA"/>
              </w:rPr>
            </w:pPr>
            <w:r w:rsidRPr="00B0005D">
              <w:rPr>
                <w:sz w:val="24"/>
                <w:szCs w:val="24"/>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093A20" w:rsidRPr="00B0005D" w:rsidRDefault="00093A20" w:rsidP="00F76235">
            <w:pPr>
              <w:pStyle w:val="ListParagraph"/>
              <w:numPr>
                <w:ilvl w:val="0"/>
                <w:numId w:val="36"/>
              </w:numPr>
              <w:ind w:left="0" w:firstLine="357"/>
              <w:rPr>
                <w:sz w:val="24"/>
                <w:szCs w:val="24"/>
                <w:lang w:eastAsia="uk-UA"/>
              </w:rPr>
            </w:pPr>
            <w:r w:rsidRPr="00B0005D">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093A20" w:rsidRPr="00B0005D" w:rsidRDefault="00093A20" w:rsidP="00F76235">
            <w:pPr>
              <w:ind w:firstLine="357"/>
              <w:contextualSpacing/>
              <w:rPr>
                <w:rFonts w:ascii="Times New Roman" w:hAnsi="Times New Roman"/>
                <w:sz w:val="24"/>
                <w:szCs w:val="24"/>
                <w:lang w:eastAsia="uk-UA"/>
              </w:rPr>
            </w:pPr>
            <w:r w:rsidRPr="00B0005D">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B0005D" w:rsidRDefault="00093A20" w:rsidP="00F76235">
            <w:pPr>
              <w:ind w:firstLine="357"/>
              <w:contextualSpacing/>
              <w:rPr>
                <w:rFonts w:ascii="Times New Roman" w:hAnsi="Times New Roman"/>
                <w:sz w:val="24"/>
                <w:szCs w:val="24"/>
                <w:lang w:eastAsia="uk-UA"/>
              </w:rPr>
            </w:pPr>
            <w:r w:rsidRPr="00B0005D">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contextualSpacing/>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contextualSpacing/>
              <w:rPr>
                <w:rFonts w:ascii="Times New Roman" w:hAnsi="Times New Roman"/>
                <w:sz w:val="24"/>
                <w:szCs w:val="24"/>
                <w:lang w:eastAsia="uk-UA"/>
              </w:rPr>
            </w:pPr>
            <w:r w:rsidRPr="00B0005D">
              <w:rPr>
                <w:rFonts w:ascii="Times New Roman" w:hAnsi="Times New Roman"/>
                <w:sz w:val="24"/>
                <w:szCs w:val="24"/>
              </w:rPr>
              <w:t xml:space="preserve">2. В </w:t>
            </w:r>
            <w:r w:rsidRPr="00B0005D">
              <w:rPr>
                <w:rFonts w:ascii="Times New Roman" w:hAnsi="Times New Roman"/>
                <w:sz w:val="24"/>
                <w:szCs w:val="24"/>
                <w:lang w:eastAsia="uk-UA"/>
              </w:rPr>
              <w:t>електронній формі д</w:t>
            </w:r>
            <w:r w:rsidRPr="00B0005D">
              <w:rPr>
                <w:rFonts w:ascii="Times New Roman" w:hAnsi="Times New Roman"/>
                <w:sz w:val="24"/>
                <w:szCs w:val="24"/>
              </w:rPr>
              <w:t>окументи</w:t>
            </w:r>
            <w:r w:rsidRPr="00B0005D">
              <w:rPr>
                <w:rFonts w:ascii="Times New Roman" w:hAnsi="Times New Roman"/>
                <w:sz w:val="24"/>
                <w:szCs w:val="24"/>
                <w:lang w:eastAsia="uk-UA"/>
              </w:rPr>
              <w:t xml:space="preserve"> подаються </w:t>
            </w:r>
            <w:r w:rsidRPr="00B0005D">
              <w:rPr>
                <w:rFonts w:ascii="Times New Roman" w:hAnsi="Times New Roman"/>
                <w:sz w:val="24"/>
                <w:szCs w:val="24"/>
              </w:rPr>
              <w:t>через портал електронних сервісів</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357"/>
              <w:contextualSpacing/>
              <w:rPr>
                <w:rFonts w:ascii="Times New Roman" w:hAnsi="Times New Roman"/>
                <w:sz w:val="24"/>
                <w:szCs w:val="24"/>
                <w:lang w:eastAsia="uk-UA"/>
              </w:rPr>
            </w:pPr>
            <w:r w:rsidRPr="00B0005D">
              <w:rPr>
                <w:rFonts w:ascii="Times New Roman" w:hAnsi="Times New Roman"/>
                <w:sz w:val="24"/>
                <w:szCs w:val="24"/>
                <w:lang w:eastAsia="uk-UA"/>
              </w:rPr>
              <w:t>Безоплатно</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357"/>
              <w:contextualSpacing/>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F76235">
            <w:pPr>
              <w:ind w:firstLine="357"/>
              <w:contextualSpacing/>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contextualSpacing/>
              <w:rPr>
                <w:rFonts w:ascii="Times New Roman" w:hAnsi="Times New Roman"/>
                <w:sz w:val="24"/>
                <w:szCs w:val="24"/>
              </w:rPr>
            </w:pPr>
            <w:r w:rsidRPr="00B0005D">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37"/>
              </w:numPr>
              <w:tabs>
                <w:tab w:val="left" w:pos="-67"/>
              </w:tabs>
              <w:ind w:left="0" w:firstLine="357"/>
              <w:rPr>
                <w:sz w:val="24"/>
                <w:szCs w:val="24"/>
                <w:lang w:eastAsia="uk-UA"/>
              </w:rPr>
            </w:pPr>
            <w:r w:rsidRPr="00B0005D">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F76235">
            <w:pPr>
              <w:pStyle w:val="ListParagraph"/>
              <w:numPr>
                <w:ilvl w:val="0"/>
                <w:numId w:val="37"/>
              </w:numPr>
              <w:tabs>
                <w:tab w:val="left" w:pos="-67"/>
              </w:tabs>
              <w:ind w:left="0" w:firstLine="357"/>
              <w:rPr>
                <w:sz w:val="24"/>
                <w:szCs w:val="24"/>
                <w:lang w:eastAsia="uk-UA"/>
              </w:rPr>
            </w:pPr>
            <w:r w:rsidRPr="00B0005D">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37"/>
              </w:numPr>
              <w:tabs>
                <w:tab w:val="left" w:pos="-67"/>
              </w:tabs>
              <w:ind w:left="0" w:firstLine="357"/>
              <w:rPr>
                <w:sz w:val="24"/>
                <w:szCs w:val="24"/>
                <w:lang w:eastAsia="uk-UA"/>
              </w:rPr>
            </w:pPr>
            <w:r w:rsidRPr="00B000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37"/>
              </w:numPr>
              <w:tabs>
                <w:tab w:val="left" w:pos="-67"/>
              </w:tabs>
              <w:ind w:left="0" w:firstLine="357"/>
              <w:rPr>
                <w:sz w:val="24"/>
                <w:szCs w:val="24"/>
                <w:lang w:eastAsia="uk-UA"/>
              </w:rPr>
            </w:pPr>
            <w:r w:rsidRPr="00B0005D">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37"/>
              </w:numPr>
              <w:tabs>
                <w:tab w:val="left" w:pos="-67"/>
              </w:tabs>
              <w:ind w:left="0" w:firstLine="357"/>
              <w:rPr>
                <w:sz w:val="24"/>
                <w:szCs w:val="24"/>
                <w:lang w:eastAsia="uk-UA"/>
              </w:rPr>
            </w:pPr>
            <w:r w:rsidRPr="00B0005D">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37"/>
              </w:numPr>
              <w:tabs>
                <w:tab w:val="left" w:pos="-67"/>
              </w:tabs>
              <w:ind w:left="0" w:firstLine="357"/>
              <w:rPr>
                <w:sz w:val="24"/>
                <w:szCs w:val="24"/>
                <w:lang w:eastAsia="uk-UA"/>
              </w:rPr>
            </w:pPr>
            <w:r w:rsidRPr="00B0005D">
              <w:rPr>
                <w:sz w:val="24"/>
                <w:szCs w:val="24"/>
                <w:lang w:eastAsia="uk-UA"/>
              </w:rPr>
              <w:t>Подання документів з порушенням встановленого законодавством строку для їх подання</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державній реєстрації</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38"/>
              </w:numPr>
              <w:tabs>
                <w:tab w:val="left" w:pos="658"/>
              </w:tabs>
              <w:ind w:left="0" w:firstLine="357"/>
              <w:rPr>
                <w:sz w:val="24"/>
                <w:szCs w:val="24"/>
                <w:lang w:eastAsia="uk-UA"/>
              </w:rPr>
            </w:pPr>
            <w:r w:rsidRPr="00B0005D">
              <w:rPr>
                <w:sz w:val="24"/>
                <w:szCs w:val="24"/>
                <w:lang w:eastAsia="uk-UA"/>
              </w:rPr>
              <w:t>Документи подано особою, яка не має на це повноважень;</w:t>
            </w:r>
          </w:p>
          <w:p w:rsidR="00093A20" w:rsidRPr="00B0005D" w:rsidRDefault="00093A20" w:rsidP="00F76235">
            <w:pPr>
              <w:pStyle w:val="ListParagraph"/>
              <w:numPr>
                <w:ilvl w:val="0"/>
                <w:numId w:val="38"/>
              </w:numPr>
              <w:tabs>
                <w:tab w:val="left" w:pos="658"/>
              </w:tabs>
              <w:ind w:left="0" w:firstLine="357"/>
              <w:rPr>
                <w:sz w:val="24"/>
                <w:szCs w:val="24"/>
                <w:lang w:eastAsia="uk-UA"/>
              </w:rPr>
            </w:pPr>
            <w:r w:rsidRPr="00B0005D">
              <w:rPr>
                <w:sz w:val="24"/>
                <w:szCs w:val="24"/>
                <w:lang w:eastAsia="uk-UA"/>
              </w:rPr>
              <w:t xml:space="preserve">У Єдиному державному реєстрі юридичних осіб, фізичних </w:t>
            </w:r>
            <w:r w:rsidRPr="00B0005D">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093A20" w:rsidRPr="00B0005D" w:rsidRDefault="00093A20" w:rsidP="00F76235">
            <w:pPr>
              <w:pStyle w:val="ListParagraph"/>
              <w:numPr>
                <w:ilvl w:val="0"/>
                <w:numId w:val="38"/>
              </w:numPr>
              <w:tabs>
                <w:tab w:val="left" w:pos="658"/>
              </w:tabs>
              <w:ind w:left="0" w:firstLine="357"/>
              <w:rPr>
                <w:sz w:val="24"/>
                <w:szCs w:val="24"/>
                <w:lang w:eastAsia="uk-UA"/>
              </w:rPr>
            </w:pPr>
            <w:r w:rsidRPr="00B0005D">
              <w:rPr>
                <w:sz w:val="24"/>
                <w:szCs w:val="24"/>
                <w:lang w:eastAsia="uk-UA"/>
              </w:rPr>
              <w:t>Не усунуто підстави для зупинення розгляду документів протягом встановленого строку;</w:t>
            </w:r>
          </w:p>
          <w:p w:rsidR="00093A20" w:rsidRPr="00B0005D" w:rsidRDefault="00093A20" w:rsidP="00F76235">
            <w:pPr>
              <w:pStyle w:val="ListParagraph"/>
              <w:numPr>
                <w:ilvl w:val="0"/>
                <w:numId w:val="38"/>
              </w:numPr>
              <w:tabs>
                <w:tab w:val="left" w:pos="658"/>
              </w:tabs>
              <w:ind w:left="0" w:firstLine="357"/>
              <w:rPr>
                <w:sz w:val="24"/>
                <w:szCs w:val="24"/>
                <w:lang w:eastAsia="uk-UA"/>
              </w:rPr>
            </w:pPr>
            <w:r w:rsidRPr="00B0005D">
              <w:rPr>
                <w:sz w:val="24"/>
                <w:szCs w:val="24"/>
                <w:lang w:eastAsia="uk-UA"/>
              </w:rPr>
              <w:t>Документи суперечать вимогам Конституції та законів України</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39"/>
              </w:numPr>
              <w:tabs>
                <w:tab w:val="left" w:pos="358"/>
                <w:tab w:val="left" w:pos="449"/>
              </w:tabs>
              <w:ind w:left="0" w:firstLine="357"/>
              <w:rPr>
                <w:sz w:val="24"/>
                <w:szCs w:val="24"/>
              </w:rPr>
            </w:pPr>
            <w:r w:rsidRPr="00B0005D">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39"/>
              </w:numPr>
              <w:tabs>
                <w:tab w:val="left" w:pos="358"/>
                <w:tab w:val="left" w:pos="449"/>
              </w:tabs>
              <w:ind w:left="0" w:firstLine="357"/>
              <w:rPr>
                <w:sz w:val="24"/>
                <w:szCs w:val="24"/>
              </w:rPr>
            </w:pPr>
            <w:r w:rsidRPr="00B0005D">
              <w:rPr>
                <w:sz w:val="24"/>
                <w:szCs w:val="24"/>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093A20" w:rsidRPr="00B0005D" w:rsidRDefault="00093A20" w:rsidP="00F76235">
            <w:pPr>
              <w:pStyle w:val="ListParagraph"/>
              <w:numPr>
                <w:ilvl w:val="0"/>
                <w:numId w:val="39"/>
              </w:numPr>
              <w:tabs>
                <w:tab w:val="left" w:pos="358"/>
                <w:tab w:val="left" w:pos="449"/>
              </w:tabs>
              <w:ind w:left="0" w:firstLine="357"/>
              <w:rPr>
                <w:sz w:val="24"/>
                <w:szCs w:val="24"/>
              </w:rPr>
            </w:pPr>
            <w:r w:rsidRPr="00B0005D">
              <w:rPr>
                <w:sz w:val="24"/>
                <w:szCs w:val="24"/>
              </w:rPr>
              <w:t>Повідомлення про відмову у державній реєстрації із зазначенням виключного переліку підстав для відмови</w:t>
            </w:r>
          </w:p>
        </w:tc>
      </w:tr>
      <w:tr w:rsidR="00093A20" w:rsidRPr="00B0005D" w:rsidTr="002D39DE">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15</w:t>
            </w:r>
          </w:p>
        </w:tc>
        <w:tc>
          <w:tcPr>
            <w:tcW w:w="144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31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 xml:space="preserve">Результати надання адміністративної послуги у сфері державної реєстрації (у тому числі виписка з </w:t>
            </w:r>
            <w:r w:rsidRPr="00B0005D">
              <w:rPr>
                <w:sz w:val="24"/>
                <w:szCs w:val="24"/>
                <w:lang w:eastAsia="uk-UA"/>
              </w:rPr>
              <w:t xml:space="preserve">Єдиного державного реєстру юридичних осіб, фізичних осіб – підприємців та громадських формувань) </w:t>
            </w:r>
            <w:r w:rsidRPr="00B0005D">
              <w:rPr>
                <w:sz w:val="24"/>
                <w:szCs w:val="24"/>
              </w:rPr>
              <w:t xml:space="preserve">в </w:t>
            </w:r>
            <w:r w:rsidRPr="00B0005D">
              <w:rPr>
                <w:sz w:val="24"/>
                <w:szCs w:val="24"/>
                <w:lang w:eastAsia="uk-UA"/>
              </w:rPr>
              <w:t>електронній формі</w:t>
            </w:r>
            <w:r w:rsidRPr="00B0005D">
              <w:rPr>
                <w:sz w:val="24"/>
                <w:szCs w:val="24"/>
              </w:rPr>
              <w:t xml:space="preserve"> 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sz w:val="24"/>
                <w:szCs w:val="24"/>
              </w:rPr>
            </w:pPr>
            <w:r w:rsidRPr="00B0005D">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документів для державної реєстрації у паперовій формі*.</w:t>
            </w:r>
          </w:p>
          <w:p w:rsidR="00093A20" w:rsidRPr="00B0005D" w:rsidRDefault="00093A20" w:rsidP="00F76235">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tabs>
          <w:tab w:val="left" w:pos="9564"/>
        </w:tabs>
        <w:ind w:left="-284"/>
        <w:rPr>
          <w:rFonts w:ascii="Times New Roman" w:hAnsi="Times New Roman"/>
          <w:sz w:val="6"/>
          <w:szCs w:val="6"/>
        </w:rPr>
      </w:pPr>
      <w:r w:rsidRPr="00B0005D">
        <w:rPr>
          <w:rFonts w:ascii="Times New Roman" w:hAnsi="Times New Roman"/>
          <w:sz w:val="6"/>
          <w:szCs w:val="6"/>
        </w:rPr>
        <w:t>________________________</w:t>
      </w:r>
    </w:p>
    <w:p w:rsidR="00093A20" w:rsidRPr="00B0005D" w:rsidRDefault="00093A20" w:rsidP="00F76235">
      <w:pPr>
        <w:tabs>
          <w:tab w:val="left" w:pos="9564"/>
        </w:tabs>
        <w:ind w:left="-284"/>
        <w:rPr>
          <w:rFonts w:ascii="Times New Roman" w:hAnsi="Times New Roman"/>
          <w:b/>
          <w:sz w:val="14"/>
          <w:szCs w:val="14"/>
        </w:rPr>
      </w:pPr>
      <w:r w:rsidRPr="00B0005D">
        <w:rPr>
          <w:rFonts w:ascii="Times New Roman" w:hAnsi="Times New Roman"/>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093A20" w:rsidRPr="00B0005D" w:rsidRDefault="00093A20" w:rsidP="006403B4">
      <w:pPr>
        <w:rPr>
          <w:rFonts w:ascii="Times New Roman" w:hAnsi="Times New Roman"/>
          <w:sz w:val="24"/>
          <w:szCs w:val="24"/>
        </w:rPr>
      </w:pP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6403B4">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надання адміністративної послуги:</w:t>
      </w:r>
    </w:p>
    <w:p w:rsidR="00093A20" w:rsidRPr="00B0005D" w:rsidRDefault="00093A20" w:rsidP="00F76235">
      <w:pPr>
        <w:jc w:val="center"/>
        <w:rPr>
          <w:rFonts w:ascii="Times New Roman" w:hAnsi="Times New Roman"/>
          <w:b/>
          <w:color w:val="000000"/>
          <w:u w:val="single"/>
        </w:rPr>
      </w:pPr>
      <w:r w:rsidRPr="00B0005D">
        <w:rPr>
          <w:rFonts w:ascii="Times New Roman" w:hAnsi="Times New Roman"/>
          <w:b/>
          <w:color w:val="000000"/>
          <w:u w:val="single"/>
        </w:rPr>
        <w:t>Державна реєстрація зміни складу комісії з припинення (комісії з реорганізації, ліквідаційної комісії)</w:t>
      </w:r>
      <w:r w:rsidRPr="00B0005D">
        <w:rPr>
          <w:rFonts w:ascii="Times New Roman" w:hAnsi="Times New Roman"/>
          <w:b/>
          <w:color w:val="000000"/>
          <w:u w:val="single"/>
          <w:lang w:eastAsia="uk-UA"/>
        </w:rPr>
        <w:t xml:space="preserve"> </w:t>
      </w:r>
      <w:r w:rsidRPr="00B0005D">
        <w:rPr>
          <w:rFonts w:ascii="Times New Roman" w:hAnsi="Times New Roman"/>
          <w:b/>
          <w:color w:val="000000"/>
          <w:u w:val="single"/>
        </w:rPr>
        <w:t xml:space="preserve">юридичної особи (крім громадського формування) </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65"/>
        </w:trPr>
        <w:tc>
          <w:tcPr>
            <w:tcW w:w="346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1.Прийом документів</w:t>
            </w:r>
            <w:r w:rsidRPr="00B0005D">
              <w:rPr>
                <w:rFonts w:ascii="Times New Roman" w:hAnsi="Times New Roman"/>
                <w:sz w:val="24"/>
                <w:szCs w:val="24"/>
                <w:lang w:val="ru-RU" w:eastAsia="uk-UA"/>
              </w:rPr>
              <w:t xml:space="preserve"> </w:t>
            </w:r>
            <w:r w:rsidRPr="00B0005D">
              <w:rPr>
                <w:rFonts w:ascii="Times New Roman" w:hAnsi="Times New Roman"/>
                <w:sz w:val="24"/>
                <w:szCs w:val="24"/>
                <w:lang w:eastAsia="uk-UA"/>
              </w:rPr>
              <w:t xml:space="preserve">та видача заявнику опису документів з відміткою про дату </w:t>
            </w:r>
            <w:r w:rsidRPr="00B0005D">
              <w:rPr>
                <w:rFonts w:ascii="Times New Roman" w:hAnsi="Times New Roman"/>
                <w:color w:val="000000"/>
                <w:sz w:val="24"/>
                <w:szCs w:val="24"/>
                <w:shd w:val="clear" w:color="auto" w:fill="FFFFFF"/>
              </w:rPr>
              <w:t>отримання</w:t>
            </w:r>
            <w:r w:rsidRPr="00B0005D">
              <w:rPr>
                <w:rFonts w:ascii="Times New Roman" w:hAnsi="Times New Roman"/>
                <w:color w:val="000000"/>
                <w:sz w:val="24"/>
                <w:szCs w:val="24"/>
                <w:shd w:val="clear" w:color="auto" w:fill="FFFFFF"/>
                <w:lang w:val="ru-RU"/>
              </w:rPr>
              <w:t xml:space="preserve"> </w:t>
            </w:r>
            <w:r w:rsidRPr="00B0005D">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jc w:val="center"/>
        <w:rPr>
          <w:rFonts w:ascii="Times New Roman" w:hAnsi="Times New Roman"/>
          <w:b/>
          <w:sz w:val="24"/>
          <w:szCs w:val="24"/>
          <w:lang w:eastAsia="uk-UA"/>
        </w:rPr>
      </w:pPr>
    </w:p>
    <w:p w:rsidR="00093A20" w:rsidRPr="00B0005D" w:rsidRDefault="00093A20" w:rsidP="00F76235">
      <w:pPr>
        <w:jc w:val="center"/>
        <w:rPr>
          <w:rFonts w:ascii="Times New Roman" w:hAnsi="Times New Roman"/>
          <w:b/>
          <w:szCs w:val="24"/>
          <w:lang w:eastAsia="uk-UA"/>
        </w:rPr>
      </w:pPr>
      <w:r w:rsidRPr="00B0005D">
        <w:rPr>
          <w:rFonts w:ascii="Times New Roman" w:hAnsi="Times New Roman"/>
          <w:b/>
          <w:szCs w:val="24"/>
          <w:lang w:eastAsia="uk-UA"/>
        </w:rPr>
        <w:t xml:space="preserve">ІНФОРМАЦІЙНА КАРТКА </w:t>
      </w:r>
    </w:p>
    <w:p w:rsidR="00093A20" w:rsidRPr="00B0005D" w:rsidRDefault="00093A20" w:rsidP="00F76235">
      <w:pPr>
        <w:tabs>
          <w:tab w:val="left" w:pos="3969"/>
        </w:tabs>
        <w:jc w:val="center"/>
        <w:rPr>
          <w:rFonts w:ascii="Times New Roman" w:hAnsi="Times New Roman"/>
          <w:b/>
          <w:szCs w:val="24"/>
          <w:lang w:eastAsia="uk-UA"/>
        </w:rPr>
      </w:pPr>
      <w:r w:rsidRPr="00B0005D">
        <w:rPr>
          <w:rFonts w:ascii="Times New Roman" w:hAnsi="Times New Roman"/>
          <w:b/>
          <w:szCs w:val="24"/>
          <w:lang w:eastAsia="uk-UA"/>
        </w:rPr>
        <w:t>адміністративної послуги з державної реєстрації припинення юридичної особи в результаті її ліквідації (крім громадського формування)</w:t>
      </w:r>
    </w:p>
    <w:p w:rsidR="00093A20" w:rsidRPr="00B0005D" w:rsidRDefault="00093A20" w:rsidP="00F76235">
      <w:pPr>
        <w:tabs>
          <w:tab w:val="left" w:pos="3969"/>
        </w:tabs>
        <w:jc w:val="center"/>
        <w:rPr>
          <w:rFonts w:ascii="Times New Roman" w:hAnsi="Times New Roman"/>
          <w:b/>
          <w:sz w:val="24"/>
          <w:szCs w:val="24"/>
          <w:lang w:eastAsia="uk-UA"/>
        </w:rPr>
      </w:pP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 xml:space="preserve"> (найменування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sz w:val="20"/>
          <w:lang w:eastAsia="uk-UA"/>
        </w:rPr>
      </w:pPr>
    </w:p>
    <w:tbl>
      <w:tblPr>
        <w:tblW w:w="515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76"/>
        <w:gridCol w:w="2865"/>
        <w:gridCol w:w="6710"/>
      </w:tblGrid>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28"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29"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keepNext/>
              <w:numPr>
                <w:ilvl w:val="0"/>
                <w:numId w:val="40"/>
              </w:numPr>
              <w:ind w:left="0" w:firstLine="357"/>
              <w:rPr>
                <w:rFonts w:eastAsia="Batang"/>
                <w:b/>
                <w:sz w:val="24"/>
                <w:szCs w:val="24"/>
                <w:lang w:eastAsia="ko-KR"/>
              </w:rPr>
            </w:pPr>
            <w:r w:rsidRPr="00B0005D">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0005D">
              <w:rPr>
                <w:bCs/>
                <w:sz w:val="24"/>
                <w:szCs w:val="24"/>
              </w:rPr>
              <w:t>1500/29630</w:t>
            </w:r>
            <w:r w:rsidRPr="00B0005D">
              <w:rPr>
                <w:sz w:val="24"/>
                <w:szCs w:val="24"/>
                <w:lang w:eastAsia="uk-UA"/>
              </w:rPr>
              <w:t>;</w:t>
            </w:r>
            <w:r w:rsidRPr="00B0005D">
              <w:rPr>
                <w:bCs/>
                <w:sz w:val="24"/>
                <w:szCs w:val="24"/>
              </w:rPr>
              <w:t xml:space="preserve"> </w:t>
            </w:r>
          </w:p>
          <w:p w:rsidR="00093A20" w:rsidRPr="00B0005D" w:rsidRDefault="00093A20" w:rsidP="00F76235">
            <w:pPr>
              <w:pStyle w:val="ListParagraph"/>
              <w:numPr>
                <w:ilvl w:val="0"/>
                <w:numId w:val="40"/>
              </w:numPr>
              <w:tabs>
                <w:tab w:val="left" w:pos="0"/>
              </w:tabs>
              <w:ind w:left="0" w:firstLine="357"/>
              <w:rPr>
                <w:sz w:val="24"/>
                <w:szCs w:val="24"/>
                <w:lang w:eastAsia="uk-UA"/>
              </w:rPr>
            </w:pPr>
            <w:r w:rsidRPr="00B000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F76235">
            <w:pPr>
              <w:pStyle w:val="ListParagraph"/>
              <w:numPr>
                <w:ilvl w:val="0"/>
                <w:numId w:val="40"/>
              </w:numPr>
              <w:tabs>
                <w:tab w:val="left" w:pos="0"/>
              </w:tabs>
              <w:ind w:left="0" w:firstLine="357"/>
              <w:rPr>
                <w:sz w:val="24"/>
                <w:szCs w:val="24"/>
                <w:lang w:eastAsia="uk-UA"/>
              </w:rPr>
            </w:pPr>
            <w:r w:rsidRPr="00B0005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rPr>
              <w:t xml:space="preserve">Звернення  голови </w:t>
            </w:r>
            <w:r w:rsidRPr="00B0005D">
              <w:rPr>
                <w:rFonts w:ascii="Times New Roman" w:hAnsi="Times New Roman"/>
                <w:sz w:val="24"/>
                <w:szCs w:val="24"/>
                <w:lang w:eastAsia="uk-UA"/>
              </w:rPr>
              <w:t>комісії з припинення, або ліквідатора, або уповноваженої особи (далі – заявник)</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6403B4">
            <w:pPr>
              <w:ind w:firstLine="223"/>
              <w:jc w:val="both"/>
              <w:rPr>
                <w:rFonts w:ascii="Times New Roman" w:hAnsi="Times New Roman"/>
                <w:sz w:val="24"/>
                <w:szCs w:val="24"/>
                <w:lang w:eastAsia="uk-UA"/>
              </w:rPr>
            </w:pPr>
            <w:r w:rsidRPr="00B0005D">
              <w:rPr>
                <w:rFonts w:ascii="Times New Roman" w:hAnsi="Times New Roman"/>
                <w:sz w:val="24"/>
                <w:szCs w:val="24"/>
                <w:lang w:eastAsia="uk-UA"/>
              </w:rPr>
              <w:t xml:space="preserve">1. Для державної реєстрації </w:t>
            </w:r>
            <w:r w:rsidRPr="00B0005D">
              <w:rPr>
                <w:rFonts w:ascii="Times New Roman" w:hAnsi="Times New Roman"/>
                <w:sz w:val="24"/>
                <w:szCs w:val="24"/>
              </w:rPr>
              <w:t xml:space="preserve">припинення </w:t>
            </w:r>
            <w:r w:rsidRPr="00B0005D">
              <w:rPr>
                <w:rFonts w:ascii="Times New Roman" w:hAnsi="Times New Roman"/>
                <w:sz w:val="24"/>
                <w:szCs w:val="24"/>
                <w:lang w:eastAsia="uk-UA"/>
              </w:rPr>
              <w:t xml:space="preserve">юридичної особи </w:t>
            </w:r>
            <w:r w:rsidRPr="00B0005D">
              <w:rPr>
                <w:rFonts w:ascii="Times New Roman" w:hAnsi="Times New Roman"/>
                <w:sz w:val="24"/>
                <w:szCs w:val="24"/>
              </w:rPr>
              <w:t>в результаті її ліквідації</w:t>
            </w:r>
            <w:r w:rsidRPr="00B0005D">
              <w:rPr>
                <w:rFonts w:ascii="Times New Roman" w:hAnsi="Times New Roman"/>
                <w:sz w:val="24"/>
                <w:szCs w:val="24"/>
                <w:lang w:eastAsia="uk-UA"/>
              </w:rPr>
              <w:t xml:space="preserve"> (крім місцевої ради, виконавчого комітету місцевої ради, виконавчого органу місцевої ради) подаються:</w:t>
            </w:r>
          </w:p>
          <w:p w:rsidR="00093A20" w:rsidRPr="00B0005D" w:rsidRDefault="00093A20" w:rsidP="006403B4">
            <w:pPr>
              <w:pStyle w:val="ListParagraph"/>
              <w:numPr>
                <w:ilvl w:val="0"/>
                <w:numId w:val="41"/>
              </w:numPr>
              <w:ind w:left="0" w:firstLine="357"/>
              <w:rPr>
                <w:sz w:val="24"/>
                <w:szCs w:val="24"/>
              </w:rPr>
            </w:pPr>
            <w:r w:rsidRPr="00B0005D">
              <w:rPr>
                <w:sz w:val="24"/>
                <w:szCs w:val="24"/>
              </w:rPr>
              <w:t>заява про державну реєстрацію припинення юридичної особи в результаті її ліквідації;</w:t>
            </w:r>
          </w:p>
          <w:p w:rsidR="00093A20" w:rsidRPr="00B0005D" w:rsidRDefault="00093A20" w:rsidP="006403B4">
            <w:pPr>
              <w:pStyle w:val="ListParagraph"/>
              <w:numPr>
                <w:ilvl w:val="0"/>
                <w:numId w:val="41"/>
              </w:numPr>
              <w:ind w:left="0" w:firstLine="357"/>
              <w:rPr>
                <w:sz w:val="24"/>
                <w:szCs w:val="24"/>
              </w:rPr>
            </w:pPr>
            <w:r w:rsidRPr="00B0005D">
              <w:rPr>
                <w:sz w:val="24"/>
                <w:szCs w:val="24"/>
              </w:rPr>
              <w:t>довідка архівної установи про прийняття документів, що відповідно до закону підлягають довгостроковому зберіганню.</w:t>
            </w:r>
          </w:p>
          <w:p w:rsidR="00093A20" w:rsidRPr="00B0005D" w:rsidRDefault="00093A20" w:rsidP="006403B4">
            <w:pPr>
              <w:ind w:firstLine="223"/>
              <w:jc w:val="both"/>
              <w:rPr>
                <w:rFonts w:ascii="Times New Roman" w:hAnsi="Times New Roman"/>
                <w:sz w:val="24"/>
                <w:szCs w:val="24"/>
              </w:rPr>
            </w:pPr>
            <w:r w:rsidRPr="00B0005D">
              <w:rPr>
                <w:rFonts w:ascii="Times New Roman" w:hAnsi="Times New Roman"/>
                <w:sz w:val="24"/>
                <w:szCs w:val="24"/>
              </w:rPr>
              <w:t xml:space="preserve">2. </w:t>
            </w:r>
            <w:r w:rsidRPr="00B0005D">
              <w:rPr>
                <w:rFonts w:ascii="Times New Roman" w:hAnsi="Times New Roman"/>
                <w:sz w:val="24"/>
                <w:szCs w:val="24"/>
                <w:lang w:eastAsia="uk-UA"/>
              </w:rPr>
              <w:t xml:space="preserve">Для державної реєстрації </w:t>
            </w:r>
            <w:r w:rsidRPr="00B0005D">
              <w:rPr>
                <w:rFonts w:ascii="Times New Roman" w:hAnsi="Times New Roman"/>
                <w:sz w:val="24"/>
                <w:szCs w:val="24"/>
              </w:rPr>
              <w:t>припинення</w:t>
            </w:r>
            <w:r w:rsidRPr="00B0005D">
              <w:rPr>
                <w:rFonts w:ascii="Times New Roman" w:hAnsi="Times New Roman"/>
                <w:sz w:val="24"/>
                <w:szCs w:val="24"/>
                <w:lang w:eastAsia="uk-UA"/>
              </w:rPr>
              <w:t xml:space="preserve"> юридичної </w:t>
            </w:r>
            <w:r w:rsidRPr="00B0005D">
              <w:rPr>
                <w:rFonts w:ascii="Times New Roman" w:hAnsi="Times New Roman"/>
                <w:sz w:val="24"/>
                <w:szCs w:val="24"/>
                <w:lang w:eastAsia="uk-UA"/>
              </w:rPr>
              <w:br/>
              <w:t xml:space="preserve">особи – місцевої ради, виконавчого комітету місцевої ради, виконавчого органу місцевої ради подається </w:t>
            </w:r>
            <w:r w:rsidRPr="00B0005D">
              <w:rPr>
                <w:rFonts w:ascii="Times New Roman" w:hAnsi="Times New Roman"/>
                <w:sz w:val="24"/>
                <w:szCs w:val="24"/>
              </w:rPr>
              <w:t>заява про державну реєстрацію припинення юридичної особи в результаті її ліквідації.</w:t>
            </w:r>
          </w:p>
          <w:p w:rsidR="00093A20" w:rsidRPr="00B0005D" w:rsidRDefault="00093A20" w:rsidP="006403B4">
            <w:pPr>
              <w:ind w:firstLine="223"/>
              <w:jc w:val="both"/>
              <w:rPr>
                <w:rFonts w:ascii="Times New Roman" w:hAnsi="Times New Roman"/>
                <w:sz w:val="24"/>
                <w:szCs w:val="24"/>
              </w:rPr>
            </w:pPr>
            <w:r w:rsidRPr="00B0005D">
              <w:rPr>
                <w:rFonts w:ascii="Times New Roman" w:hAnsi="Times New Roman"/>
                <w:sz w:val="24"/>
                <w:szCs w:val="24"/>
              </w:rPr>
              <w:t>3. Для державної реєстрації припинення банку у зв’язку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w:t>
            </w:r>
          </w:p>
          <w:p w:rsidR="00093A20" w:rsidRPr="00B0005D" w:rsidRDefault="00093A20" w:rsidP="006403B4">
            <w:pPr>
              <w:ind w:firstLine="217"/>
              <w:jc w:val="both"/>
              <w:rPr>
                <w:rFonts w:ascii="Times New Roman" w:hAnsi="Times New Roman"/>
                <w:sz w:val="24"/>
                <w:szCs w:val="24"/>
                <w:lang w:eastAsia="uk-UA"/>
              </w:rPr>
            </w:pPr>
            <w:r w:rsidRPr="00B0005D">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B0005D" w:rsidRDefault="00093A20" w:rsidP="006403B4">
            <w:pPr>
              <w:ind w:firstLine="217"/>
              <w:jc w:val="both"/>
              <w:rPr>
                <w:rFonts w:ascii="Times New Roman" w:hAnsi="Times New Roman"/>
                <w:sz w:val="24"/>
                <w:szCs w:val="24"/>
                <w:lang w:eastAsia="uk-UA"/>
              </w:rPr>
            </w:pPr>
            <w:r w:rsidRPr="00B0005D">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rPr>
              <w:t xml:space="preserve">2. В </w:t>
            </w:r>
            <w:r w:rsidRPr="00B0005D">
              <w:rPr>
                <w:rFonts w:ascii="Times New Roman" w:hAnsi="Times New Roman"/>
                <w:sz w:val="24"/>
                <w:szCs w:val="24"/>
                <w:lang w:eastAsia="uk-UA"/>
              </w:rPr>
              <w:t>електронній формі д</w:t>
            </w:r>
            <w:r w:rsidRPr="00B0005D">
              <w:rPr>
                <w:rFonts w:ascii="Times New Roman" w:hAnsi="Times New Roman"/>
                <w:sz w:val="24"/>
                <w:szCs w:val="24"/>
              </w:rPr>
              <w:t>окументи</w:t>
            </w:r>
            <w:r w:rsidRPr="00B0005D">
              <w:rPr>
                <w:rFonts w:ascii="Times New Roman" w:hAnsi="Times New Roman"/>
                <w:sz w:val="24"/>
                <w:szCs w:val="24"/>
                <w:lang w:eastAsia="uk-UA"/>
              </w:rPr>
              <w:t xml:space="preserve"> подаються </w:t>
            </w:r>
            <w:r w:rsidRPr="00B0005D">
              <w:rPr>
                <w:rFonts w:ascii="Times New Roman" w:hAnsi="Times New Roman"/>
                <w:sz w:val="24"/>
                <w:szCs w:val="24"/>
              </w:rPr>
              <w:t>через портал електронних сервісів</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Безоплатно</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lang w:eastAsia="uk-UA"/>
              </w:rPr>
              <w:t xml:space="preserve">Строк зупинення розгляду документів, поданих для державної реєстрації, становить 15 календарних днів з дати їх зупинення                                                                                                                                                                                                                                   </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42"/>
              </w:numPr>
              <w:tabs>
                <w:tab w:val="left" w:pos="-67"/>
              </w:tabs>
              <w:ind w:left="0" w:firstLine="357"/>
              <w:rPr>
                <w:sz w:val="24"/>
                <w:szCs w:val="24"/>
                <w:lang w:eastAsia="uk-UA"/>
              </w:rPr>
            </w:pPr>
            <w:r w:rsidRPr="00B0005D">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F76235">
            <w:pPr>
              <w:pStyle w:val="ListParagraph"/>
              <w:numPr>
                <w:ilvl w:val="0"/>
                <w:numId w:val="42"/>
              </w:numPr>
              <w:tabs>
                <w:tab w:val="left" w:pos="-67"/>
              </w:tabs>
              <w:ind w:left="0" w:firstLine="357"/>
              <w:rPr>
                <w:sz w:val="24"/>
                <w:szCs w:val="24"/>
                <w:lang w:eastAsia="uk-UA"/>
              </w:rPr>
            </w:pPr>
            <w:r w:rsidRPr="00B0005D">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42"/>
              </w:numPr>
              <w:tabs>
                <w:tab w:val="left" w:pos="-67"/>
              </w:tabs>
              <w:ind w:left="0" w:firstLine="357"/>
              <w:rPr>
                <w:sz w:val="24"/>
                <w:szCs w:val="24"/>
                <w:lang w:eastAsia="uk-UA"/>
              </w:rPr>
            </w:pPr>
            <w:r w:rsidRPr="00B000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42"/>
              </w:numPr>
              <w:tabs>
                <w:tab w:val="left" w:pos="-67"/>
              </w:tabs>
              <w:ind w:left="0" w:firstLine="357"/>
              <w:rPr>
                <w:sz w:val="24"/>
                <w:szCs w:val="24"/>
                <w:lang w:eastAsia="uk-UA"/>
              </w:rPr>
            </w:pPr>
            <w:r w:rsidRPr="00B0005D">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42"/>
              </w:numPr>
              <w:tabs>
                <w:tab w:val="left" w:pos="-67"/>
              </w:tabs>
              <w:ind w:left="0" w:firstLine="357"/>
              <w:rPr>
                <w:sz w:val="24"/>
                <w:szCs w:val="24"/>
                <w:lang w:eastAsia="uk-UA"/>
              </w:rPr>
            </w:pPr>
            <w:r w:rsidRPr="00B0005D">
              <w:rPr>
                <w:sz w:val="24"/>
                <w:szCs w:val="24"/>
                <w:lang w:eastAsia="uk-UA"/>
              </w:rPr>
              <w:t>подання документів з порушенням встановленого законодавством строку для їх подання</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державній реєстрації</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43"/>
              </w:numPr>
              <w:tabs>
                <w:tab w:val="left" w:pos="565"/>
              </w:tabs>
              <w:ind w:left="0" w:firstLine="357"/>
              <w:rPr>
                <w:sz w:val="24"/>
                <w:szCs w:val="24"/>
                <w:lang w:eastAsia="uk-UA"/>
              </w:rPr>
            </w:pPr>
            <w:r w:rsidRPr="00B0005D">
              <w:rPr>
                <w:sz w:val="24"/>
                <w:szCs w:val="24"/>
                <w:lang w:eastAsia="uk-UA"/>
              </w:rPr>
              <w:t xml:space="preserve"> документи подано особою, яка не має на це повноважень;</w:t>
            </w:r>
          </w:p>
          <w:p w:rsidR="00093A20" w:rsidRPr="00B0005D" w:rsidRDefault="00093A20" w:rsidP="00F76235">
            <w:pPr>
              <w:pStyle w:val="ListParagraph"/>
              <w:numPr>
                <w:ilvl w:val="0"/>
                <w:numId w:val="43"/>
              </w:numPr>
              <w:tabs>
                <w:tab w:val="left" w:pos="565"/>
              </w:tabs>
              <w:ind w:left="0" w:firstLine="357"/>
              <w:rPr>
                <w:sz w:val="24"/>
                <w:szCs w:val="24"/>
                <w:lang w:eastAsia="uk-UA"/>
              </w:rPr>
            </w:pPr>
            <w:r w:rsidRPr="00B0005D">
              <w:rPr>
                <w:sz w:val="24"/>
                <w:szCs w:val="24"/>
                <w:lang w:eastAsia="uk-UA"/>
              </w:rPr>
              <w:t xml:space="preserve"> у Єдиному державному реєстрі юридичних осіб, фізичних </w:t>
            </w:r>
            <w:r w:rsidRPr="00B0005D">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093A20" w:rsidRPr="00B0005D" w:rsidRDefault="00093A20" w:rsidP="00F76235">
            <w:pPr>
              <w:pStyle w:val="ListParagraph"/>
              <w:numPr>
                <w:ilvl w:val="0"/>
                <w:numId w:val="43"/>
              </w:numPr>
              <w:tabs>
                <w:tab w:val="left" w:pos="565"/>
              </w:tabs>
              <w:ind w:left="0" w:firstLine="357"/>
              <w:rPr>
                <w:sz w:val="24"/>
                <w:szCs w:val="24"/>
                <w:lang w:eastAsia="uk-UA"/>
              </w:rPr>
            </w:pPr>
            <w:r w:rsidRPr="00B0005D">
              <w:rPr>
                <w:sz w:val="24"/>
                <w:szCs w:val="24"/>
                <w:lang w:eastAsia="uk-UA"/>
              </w:rPr>
              <w:t xml:space="preserve"> не усунуто підстави для зупинення розгляду документів протягом встановленого строку;</w:t>
            </w:r>
          </w:p>
          <w:p w:rsidR="00093A20" w:rsidRPr="00B0005D" w:rsidRDefault="00093A20" w:rsidP="00F76235">
            <w:pPr>
              <w:pStyle w:val="ListParagraph"/>
              <w:numPr>
                <w:ilvl w:val="0"/>
                <w:numId w:val="43"/>
              </w:numPr>
              <w:tabs>
                <w:tab w:val="left" w:pos="565"/>
              </w:tabs>
              <w:ind w:left="0" w:firstLine="357"/>
              <w:rPr>
                <w:sz w:val="24"/>
                <w:szCs w:val="24"/>
                <w:lang w:eastAsia="uk-UA"/>
              </w:rPr>
            </w:pPr>
            <w:r w:rsidRPr="00B0005D">
              <w:rPr>
                <w:sz w:val="24"/>
                <w:szCs w:val="24"/>
                <w:lang w:eastAsia="uk-UA"/>
              </w:rPr>
              <w:t xml:space="preserve"> документи суперечать вимогам Конституції та законів України;</w:t>
            </w:r>
          </w:p>
          <w:p w:rsidR="00093A20" w:rsidRPr="00B0005D" w:rsidRDefault="00093A20" w:rsidP="00F76235">
            <w:pPr>
              <w:pStyle w:val="ListParagraph"/>
              <w:numPr>
                <w:ilvl w:val="0"/>
                <w:numId w:val="43"/>
              </w:numPr>
              <w:tabs>
                <w:tab w:val="left" w:pos="565"/>
              </w:tabs>
              <w:ind w:left="0" w:firstLine="357"/>
              <w:rPr>
                <w:sz w:val="24"/>
                <w:szCs w:val="24"/>
                <w:lang w:eastAsia="uk-UA"/>
              </w:rPr>
            </w:pPr>
            <w:r w:rsidRPr="00B0005D">
              <w:rPr>
                <w:sz w:val="24"/>
                <w:szCs w:val="24"/>
                <w:lang w:eastAsia="uk-UA"/>
              </w:rPr>
              <w:t xml:space="preserve"> документи для державної реєстрації припинення юридичної особи подані:</w:t>
            </w:r>
          </w:p>
          <w:p w:rsidR="00093A20" w:rsidRPr="00B0005D" w:rsidRDefault="00093A20" w:rsidP="00F76235">
            <w:pPr>
              <w:pStyle w:val="ListParagraph"/>
              <w:numPr>
                <w:ilvl w:val="0"/>
                <w:numId w:val="43"/>
              </w:numPr>
              <w:tabs>
                <w:tab w:val="left" w:pos="565"/>
              </w:tabs>
              <w:ind w:left="0" w:firstLine="357"/>
              <w:rPr>
                <w:sz w:val="24"/>
                <w:szCs w:val="24"/>
                <w:lang w:eastAsia="uk-UA"/>
              </w:rPr>
            </w:pPr>
            <w:r w:rsidRPr="00B0005D">
              <w:rPr>
                <w:sz w:val="24"/>
                <w:szCs w:val="24"/>
                <w:lang w:eastAsia="uk-UA"/>
              </w:rPr>
              <w:t xml:space="preserve"> раніше строку, встановленого Законом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43"/>
              </w:numPr>
              <w:tabs>
                <w:tab w:val="left" w:pos="565"/>
              </w:tabs>
              <w:ind w:left="0" w:firstLine="357"/>
              <w:rPr>
                <w:sz w:val="24"/>
                <w:szCs w:val="24"/>
                <w:lang w:eastAsia="uk-UA"/>
              </w:rPr>
            </w:pPr>
            <w:r w:rsidRPr="00B0005D">
              <w:rPr>
                <w:sz w:val="24"/>
                <w:szCs w:val="24"/>
                <w:lang w:eastAsia="uk-UA"/>
              </w:rPr>
              <w:t xml:space="preserve"> щодо юридичної особи, що припиняється в результаті її ліквідації та є засновником (учасником) інших юридичних осіб та/або має незакриті відокремлені підрозділи;</w:t>
            </w:r>
          </w:p>
          <w:p w:rsidR="00093A20" w:rsidRPr="00B0005D" w:rsidRDefault="00093A20" w:rsidP="00F76235">
            <w:pPr>
              <w:pStyle w:val="ListParagraph"/>
              <w:numPr>
                <w:ilvl w:val="0"/>
                <w:numId w:val="43"/>
              </w:numPr>
              <w:tabs>
                <w:tab w:val="left" w:pos="565"/>
              </w:tabs>
              <w:ind w:left="0" w:firstLine="357"/>
              <w:rPr>
                <w:sz w:val="24"/>
                <w:szCs w:val="24"/>
                <w:lang w:eastAsia="uk-UA"/>
              </w:rPr>
            </w:pPr>
            <w:r w:rsidRPr="00B0005D">
              <w:rPr>
                <w:sz w:val="24"/>
                <w:szCs w:val="24"/>
                <w:lang w:eastAsia="uk-UA"/>
              </w:rPr>
              <w:t xml:space="preserve"> щодо акціонерного товариства, стосовно якого надійшли відомості про наявність нескасованої реєстрації випуску акцій;</w:t>
            </w:r>
          </w:p>
          <w:p w:rsidR="00093A20" w:rsidRPr="00B0005D" w:rsidRDefault="00093A20" w:rsidP="00F76235">
            <w:pPr>
              <w:pStyle w:val="ListParagraph"/>
              <w:numPr>
                <w:ilvl w:val="0"/>
                <w:numId w:val="43"/>
              </w:numPr>
              <w:tabs>
                <w:tab w:val="left" w:pos="565"/>
              </w:tabs>
              <w:ind w:left="0" w:firstLine="357"/>
              <w:rPr>
                <w:sz w:val="24"/>
                <w:szCs w:val="24"/>
                <w:lang w:eastAsia="uk-UA"/>
              </w:rPr>
            </w:pPr>
            <w:r w:rsidRPr="00B0005D">
              <w:rPr>
                <w:sz w:val="24"/>
                <w:szCs w:val="24"/>
                <w:lang w:eastAsia="uk-UA"/>
              </w:rPr>
              <w:t xml:space="preserve"> щодо юридичної особи – емітента цінних паперів, стосовно якої надійшли відомості про наявність нескасованих випусків цінних паперів;</w:t>
            </w:r>
          </w:p>
          <w:p w:rsidR="00093A20" w:rsidRPr="00B0005D" w:rsidRDefault="00093A20" w:rsidP="00F76235">
            <w:pPr>
              <w:pStyle w:val="ListParagraph"/>
              <w:numPr>
                <w:ilvl w:val="0"/>
                <w:numId w:val="43"/>
              </w:numPr>
              <w:tabs>
                <w:tab w:val="left" w:pos="565"/>
              </w:tabs>
              <w:ind w:left="0" w:firstLine="357"/>
              <w:rPr>
                <w:sz w:val="24"/>
                <w:szCs w:val="24"/>
                <w:lang w:eastAsia="uk-UA"/>
              </w:rPr>
            </w:pPr>
            <w:r w:rsidRPr="00B0005D">
              <w:rPr>
                <w:sz w:val="24"/>
                <w:szCs w:val="24"/>
                <w:lang w:eastAsia="uk-UA"/>
              </w:rPr>
              <w:t xml:space="preserve"> щодо юридичної особи, що ліквідується, стосовно якої надійшли відомості про наявність заборгованості із сплати податків і зборів та/або наявність заборгованості із сплати єдиного внеску на загальнообов’язкове державне соціальне страхування;</w:t>
            </w:r>
          </w:p>
          <w:p w:rsidR="00093A20" w:rsidRPr="00B0005D" w:rsidRDefault="00093A20" w:rsidP="00F76235">
            <w:pPr>
              <w:pStyle w:val="ListParagraph"/>
              <w:numPr>
                <w:ilvl w:val="0"/>
                <w:numId w:val="43"/>
              </w:numPr>
              <w:tabs>
                <w:tab w:val="left" w:pos="565"/>
              </w:tabs>
              <w:ind w:left="0" w:firstLine="357"/>
              <w:rPr>
                <w:sz w:val="24"/>
                <w:szCs w:val="24"/>
                <w:lang w:eastAsia="uk-UA"/>
              </w:rPr>
            </w:pPr>
            <w:r w:rsidRPr="00B0005D">
              <w:rPr>
                <w:sz w:val="24"/>
                <w:szCs w:val="24"/>
                <w:lang w:eastAsia="uk-UA"/>
              </w:rPr>
              <w:t xml:space="preserve"> 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093A20" w:rsidRPr="00B0005D" w:rsidRDefault="00093A20" w:rsidP="00F76235">
            <w:pPr>
              <w:pStyle w:val="ListParagraph"/>
              <w:numPr>
                <w:ilvl w:val="0"/>
                <w:numId w:val="43"/>
              </w:numPr>
              <w:tabs>
                <w:tab w:val="left" w:pos="565"/>
              </w:tabs>
              <w:ind w:left="0" w:firstLine="357"/>
              <w:rPr>
                <w:sz w:val="24"/>
                <w:szCs w:val="24"/>
                <w:lang w:eastAsia="uk-UA"/>
              </w:rPr>
            </w:pPr>
            <w:r w:rsidRPr="00B0005D">
              <w:rPr>
                <w:sz w:val="24"/>
                <w:szCs w:val="24"/>
                <w:lang w:eastAsia="uk-UA"/>
              </w:rPr>
              <w:t xml:space="preserve"> щодо юридичної особи, стосовно якої надійшли відомості про відкрите виконавче провадження;</w:t>
            </w:r>
          </w:p>
          <w:p w:rsidR="00093A20" w:rsidRPr="00B0005D" w:rsidRDefault="00093A20" w:rsidP="00F76235">
            <w:pPr>
              <w:pStyle w:val="ListParagraph"/>
              <w:numPr>
                <w:ilvl w:val="0"/>
                <w:numId w:val="43"/>
              </w:numPr>
              <w:tabs>
                <w:tab w:val="left" w:pos="565"/>
              </w:tabs>
              <w:ind w:left="0" w:firstLine="357"/>
              <w:rPr>
                <w:sz w:val="24"/>
                <w:szCs w:val="24"/>
                <w:lang w:eastAsia="uk-UA"/>
              </w:rPr>
            </w:pPr>
            <w:r w:rsidRPr="00B0005D">
              <w:rPr>
                <w:sz w:val="24"/>
                <w:szCs w:val="24"/>
                <w:lang w:eastAsia="uk-UA"/>
              </w:rPr>
              <w:t xml:space="preserve"> щодо юридичної особи, стосовно якої відкрито провадження у справі про банкрутство</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44"/>
              </w:numPr>
              <w:tabs>
                <w:tab w:val="left" w:pos="358"/>
                <w:tab w:val="left" w:pos="449"/>
              </w:tabs>
              <w:ind w:left="0" w:firstLine="357"/>
              <w:rPr>
                <w:sz w:val="24"/>
                <w:szCs w:val="24"/>
              </w:rPr>
            </w:pPr>
            <w:r w:rsidRPr="00B0005D">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44"/>
              </w:numPr>
              <w:tabs>
                <w:tab w:val="left" w:pos="358"/>
                <w:tab w:val="left" w:pos="449"/>
              </w:tabs>
              <w:ind w:left="0" w:firstLine="357"/>
              <w:rPr>
                <w:sz w:val="24"/>
                <w:szCs w:val="24"/>
              </w:rPr>
            </w:pPr>
            <w:r w:rsidRPr="00B0005D">
              <w:rPr>
                <w:sz w:val="24"/>
                <w:szCs w:val="24"/>
              </w:rPr>
              <w:t>повідомлення про відмову у державній реєстрації із зазначенням виключного переліку підстав для відмови</w:t>
            </w:r>
          </w:p>
        </w:tc>
      </w:tr>
      <w:tr w:rsidR="00093A20" w:rsidRPr="00B0005D" w:rsidTr="00F76235">
        <w:tc>
          <w:tcPr>
            <w:tcW w:w="23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15</w:t>
            </w:r>
          </w:p>
        </w:tc>
        <w:tc>
          <w:tcPr>
            <w:tcW w:w="142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33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jc w:val="right"/>
        <w:rPr>
          <w:rFonts w:ascii="Times New Roman" w:hAnsi="Times New Roman"/>
          <w:sz w:val="20"/>
        </w:rPr>
      </w:pPr>
    </w:p>
    <w:p w:rsidR="00093A20" w:rsidRPr="00B0005D" w:rsidRDefault="00093A20" w:rsidP="00F76235">
      <w:pPr>
        <w:jc w:val="right"/>
        <w:rPr>
          <w:rFonts w:ascii="Times New Roman" w:hAnsi="Times New Roman"/>
          <w:sz w:val="20"/>
        </w:rPr>
      </w:pP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2D5972">
      <w:pPr>
        <w:rPr>
          <w:rFonts w:ascii="Times New Roman" w:hAnsi="Times New Roman"/>
          <w:b/>
          <w:sz w:val="24"/>
          <w:szCs w:val="24"/>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6403B4">
      <w:pPr>
        <w:ind w:left="5897"/>
        <w:rPr>
          <w:rFonts w:ascii="Times New Roman" w:hAnsi="Times New Roman"/>
          <w:lang w:eastAsia="uk-UA"/>
        </w:rPr>
      </w:pPr>
      <w:r w:rsidRPr="00B0005D">
        <w:rPr>
          <w:rFonts w:ascii="Times New Roman" w:hAnsi="Times New Roman"/>
          <w:lang w:eastAsia="uk-UA"/>
        </w:rPr>
        <w:t xml:space="preserve">Розпорядження голови </w:t>
      </w:r>
      <w:r>
        <w:rPr>
          <w:rFonts w:ascii="Times New Roman" w:hAnsi="Times New Roman"/>
          <w:lang w:eastAsia="uk-UA"/>
        </w:rPr>
        <w:t xml:space="preserve"> </w:t>
      </w:r>
      <w:r w:rsidRPr="00B0005D">
        <w:rPr>
          <w:rFonts w:ascii="Times New Roman" w:hAnsi="Times New Roman"/>
          <w:lang w:eastAsia="uk-UA"/>
        </w:rPr>
        <w:t>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надання адміністративної послуги:</w:t>
      </w:r>
    </w:p>
    <w:p w:rsidR="00093A20" w:rsidRPr="00B0005D" w:rsidRDefault="00093A20" w:rsidP="00F76235">
      <w:pPr>
        <w:jc w:val="center"/>
        <w:rPr>
          <w:rFonts w:ascii="Times New Roman" w:hAnsi="Times New Roman"/>
          <w:b/>
          <w:color w:val="000000"/>
          <w:u w:val="single"/>
        </w:rPr>
      </w:pPr>
      <w:r w:rsidRPr="00B0005D">
        <w:rPr>
          <w:rFonts w:ascii="Times New Roman" w:hAnsi="Times New Roman"/>
          <w:b/>
          <w:color w:val="000000"/>
          <w:u w:val="single"/>
        </w:rPr>
        <w:t xml:space="preserve">Державна реєстрація припинення юридичної особи в результаті її ліквідації (крім громадського формування) </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65"/>
        </w:trPr>
        <w:tc>
          <w:tcPr>
            <w:tcW w:w="346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1.Прийом документів</w:t>
            </w:r>
            <w:r w:rsidRPr="00B0005D">
              <w:rPr>
                <w:rFonts w:ascii="Times New Roman" w:hAnsi="Times New Roman"/>
                <w:sz w:val="24"/>
                <w:szCs w:val="24"/>
                <w:lang w:val="ru-RU" w:eastAsia="uk-UA"/>
              </w:rPr>
              <w:t xml:space="preserve"> </w:t>
            </w:r>
            <w:r w:rsidRPr="00B0005D">
              <w:rPr>
                <w:rFonts w:ascii="Times New Roman" w:hAnsi="Times New Roman"/>
                <w:sz w:val="24"/>
                <w:szCs w:val="24"/>
                <w:lang w:eastAsia="uk-UA"/>
              </w:rPr>
              <w:t xml:space="preserve">та видача заявнику опису документів з відміткою про дату </w:t>
            </w:r>
            <w:r w:rsidRPr="00B0005D">
              <w:rPr>
                <w:rFonts w:ascii="Times New Roman" w:hAnsi="Times New Roman"/>
                <w:color w:val="000000"/>
                <w:sz w:val="24"/>
                <w:szCs w:val="24"/>
                <w:shd w:val="clear" w:color="auto" w:fill="FFFFFF"/>
              </w:rPr>
              <w:t>отримання</w:t>
            </w:r>
            <w:r w:rsidRPr="00B0005D">
              <w:rPr>
                <w:rFonts w:ascii="Times New Roman" w:hAnsi="Times New Roman"/>
                <w:color w:val="000000"/>
                <w:sz w:val="24"/>
                <w:szCs w:val="24"/>
                <w:shd w:val="clear" w:color="auto" w:fill="FFFFFF"/>
                <w:lang w:val="ru-RU"/>
              </w:rPr>
              <w:t xml:space="preserve"> </w:t>
            </w:r>
            <w:r w:rsidRPr="00B0005D">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pPr>
        <w:rPr>
          <w:rFonts w:ascii="Times New Roman" w:hAnsi="Times New Roman"/>
          <w:sz w:val="28"/>
          <w:szCs w:val="28"/>
        </w:rPr>
        <w:sectPr w:rsidR="00093A20" w:rsidRPr="00B0005D" w:rsidSect="00603A20">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jc w:val="center"/>
        <w:rPr>
          <w:rFonts w:ascii="Times New Roman" w:hAnsi="Times New Roman"/>
          <w:b/>
          <w:sz w:val="24"/>
          <w:szCs w:val="24"/>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ІНФОРМАЦІЙНА КАРТКА </w:t>
      </w:r>
    </w:p>
    <w:p w:rsidR="00093A20" w:rsidRPr="00B0005D" w:rsidRDefault="00093A20" w:rsidP="00F76235">
      <w:pPr>
        <w:tabs>
          <w:tab w:val="left" w:pos="3969"/>
        </w:tabs>
        <w:jc w:val="center"/>
        <w:rPr>
          <w:rFonts w:ascii="Times New Roman" w:hAnsi="Times New Roman"/>
          <w:b/>
          <w:lang w:eastAsia="uk-UA"/>
        </w:rPr>
      </w:pPr>
      <w:r w:rsidRPr="00B0005D">
        <w:rPr>
          <w:rFonts w:ascii="Times New Roman" w:hAnsi="Times New Roman"/>
          <w:b/>
          <w:lang w:eastAsia="uk-UA"/>
        </w:rPr>
        <w:t>адміністративної послуги з державної реєстрації припинення юридичної особи в результаті її реорганізації (крім громадського формування)</w:t>
      </w:r>
    </w:p>
    <w:p w:rsidR="00093A20" w:rsidRPr="00B0005D" w:rsidRDefault="00093A20" w:rsidP="00F76235">
      <w:pPr>
        <w:jc w:val="center"/>
        <w:rPr>
          <w:rFonts w:ascii="Times New Roman" w:hAnsi="Times New Roman"/>
          <w:sz w:val="24"/>
          <w:szCs w:val="24"/>
          <w:lang w:eastAsia="uk-UA"/>
        </w:rPr>
      </w:pP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 xml:space="preserve"> (найменування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sz w:val="20"/>
          <w:lang w:eastAsia="uk-UA"/>
        </w:rPr>
      </w:pPr>
    </w:p>
    <w:tbl>
      <w:tblPr>
        <w:tblW w:w="5077"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8"/>
        <w:gridCol w:w="2774"/>
        <w:gridCol w:w="6646"/>
      </w:tblGrid>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6403B4">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6403B4">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6403B4">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30"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31"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2D39DE">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2D39DE">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2D39DE">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keepNext/>
              <w:numPr>
                <w:ilvl w:val="0"/>
                <w:numId w:val="45"/>
              </w:numPr>
              <w:ind w:left="0" w:firstLine="357"/>
              <w:rPr>
                <w:rFonts w:eastAsia="Batang"/>
                <w:b/>
                <w:sz w:val="24"/>
                <w:szCs w:val="24"/>
                <w:lang w:eastAsia="ko-KR"/>
              </w:rPr>
            </w:pPr>
            <w:r w:rsidRPr="00B0005D">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0005D">
              <w:rPr>
                <w:bCs/>
                <w:sz w:val="24"/>
                <w:szCs w:val="24"/>
              </w:rPr>
              <w:t>1500/29630</w:t>
            </w:r>
            <w:r w:rsidRPr="00B0005D">
              <w:rPr>
                <w:sz w:val="24"/>
                <w:szCs w:val="24"/>
                <w:lang w:eastAsia="uk-UA"/>
              </w:rPr>
              <w:t>;</w:t>
            </w:r>
            <w:r w:rsidRPr="00B0005D">
              <w:rPr>
                <w:bCs/>
                <w:sz w:val="24"/>
                <w:szCs w:val="24"/>
              </w:rPr>
              <w:t xml:space="preserve"> </w:t>
            </w:r>
          </w:p>
          <w:p w:rsidR="00093A20" w:rsidRPr="00B0005D" w:rsidRDefault="00093A20" w:rsidP="00F76235">
            <w:pPr>
              <w:pStyle w:val="ListParagraph"/>
              <w:numPr>
                <w:ilvl w:val="0"/>
                <w:numId w:val="45"/>
              </w:numPr>
              <w:tabs>
                <w:tab w:val="left" w:pos="0"/>
              </w:tabs>
              <w:ind w:left="0" w:firstLine="357"/>
              <w:rPr>
                <w:sz w:val="24"/>
                <w:szCs w:val="24"/>
                <w:lang w:eastAsia="uk-UA"/>
              </w:rPr>
            </w:pPr>
            <w:r w:rsidRPr="00B000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B0005D">
            <w:pPr>
              <w:pStyle w:val="ListParagraph"/>
              <w:numPr>
                <w:ilvl w:val="0"/>
                <w:numId w:val="45"/>
              </w:numPr>
              <w:tabs>
                <w:tab w:val="left" w:pos="0"/>
              </w:tabs>
              <w:ind w:left="0" w:firstLine="357"/>
              <w:rPr>
                <w:sz w:val="24"/>
                <w:szCs w:val="24"/>
                <w:lang w:eastAsia="uk-UA"/>
              </w:rPr>
            </w:pPr>
            <w:r w:rsidRPr="00B0005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w:t>
            </w:r>
            <w:r>
              <w:rPr>
                <w:sz w:val="24"/>
                <w:szCs w:val="24"/>
                <w:lang w:eastAsia="uk-UA"/>
              </w:rPr>
              <w:t xml:space="preserve"> </w:t>
            </w:r>
            <w:r w:rsidRPr="00B0005D">
              <w:rPr>
                <w:sz w:val="24"/>
                <w:szCs w:val="24"/>
                <w:lang w:eastAsia="uk-UA"/>
              </w:rPr>
              <w:t>№ 427/28557</w:t>
            </w:r>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2D39DE">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rPr>
              <w:t xml:space="preserve">Звернення  голови </w:t>
            </w:r>
            <w:r w:rsidRPr="00B0005D">
              <w:rPr>
                <w:rFonts w:ascii="Times New Roman" w:hAnsi="Times New Roman"/>
                <w:sz w:val="24"/>
                <w:szCs w:val="24"/>
                <w:lang w:eastAsia="uk-UA"/>
              </w:rPr>
              <w:t>комісії з припинення, або ліквідатора, або уповноваженої особи (далі – заявник)</w:t>
            </w:r>
          </w:p>
        </w:tc>
      </w:tr>
      <w:tr w:rsidR="00093A20" w:rsidRPr="00B0005D" w:rsidTr="002D39DE">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49"/>
              </w:numPr>
              <w:ind w:left="0" w:firstLine="357"/>
              <w:rPr>
                <w:spacing w:val="-8"/>
                <w:sz w:val="24"/>
                <w:szCs w:val="24"/>
                <w:lang w:eastAsia="uk-UA"/>
              </w:rPr>
            </w:pPr>
            <w:r w:rsidRPr="00B0005D">
              <w:rPr>
                <w:spacing w:val="-8"/>
                <w:sz w:val="24"/>
                <w:szCs w:val="24"/>
                <w:lang w:eastAsia="uk-UA"/>
              </w:rPr>
              <w:t>заява про державну реєстрацію припинення юридичної особи в результаті її реорганізації;</w:t>
            </w:r>
          </w:p>
          <w:p w:rsidR="00093A20" w:rsidRPr="00B0005D" w:rsidRDefault="00093A20" w:rsidP="00F76235">
            <w:pPr>
              <w:pStyle w:val="ListParagraph"/>
              <w:numPr>
                <w:ilvl w:val="0"/>
                <w:numId w:val="49"/>
              </w:numPr>
              <w:ind w:left="0" w:firstLine="357"/>
              <w:rPr>
                <w:spacing w:val="-8"/>
                <w:sz w:val="24"/>
                <w:szCs w:val="24"/>
                <w:lang w:eastAsia="uk-UA"/>
              </w:rPr>
            </w:pPr>
            <w:r w:rsidRPr="00B0005D">
              <w:rPr>
                <w:spacing w:val="-8"/>
                <w:sz w:val="24"/>
                <w:szCs w:val="24"/>
                <w:lang w:eastAsia="uk-UA"/>
              </w:rPr>
              <w:t>примірник оригіналу (нотаріально засвідчена копія) розподільчого балансу – у разі припинення юридичної особи в результаті поділу;</w:t>
            </w:r>
          </w:p>
          <w:p w:rsidR="00093A20" w:rsidRPr="00B0005D" w:rsidRDefault="00093A20" w:rsidP="00F76235">
            <w:pPr>
              <w:pStyle w:val="ListParagraph"/>
              <w:numPr>
                <w:ilvl w:val="0"/>
                <w:numId w:val="49"/>
              </w:numPr>
              <w:ind w:left="0" w:firstLine="357"/>
              <w:rPr>
                <w:spacing w:val="-8"/>
                <w:sz w:val="24"/>
                <w:szCs w:val="24"/>
                <w:lang w:eastAsia="uk-UA"/>
              </w:rPr>
            </w:pPr>
            <w:r w:rsidRPr="00B0005D">
              <w:rPr>
                <w:spacing w:val="-8"/>
                <w:sz w:val="24"/>
                <w:szCs w:val="24"/>
                <w:lang w:eastAsia="uk-UA"/>
              </w:rPr>
              <w:t>примірник оригіналу (нотаріально засвідчена копія) передавального акта – у разі припинення юридичної особи в результаті перетворення, злиття або приєднання;</w:t>
            </w:r>
          </w:p>
          <w:p w:rsidR="00093A20" w:rsidRPr="00B0005D" w:rsidRDefault="00093A20" w:rsidP="00F76235">
            <w:pPr>
              <w:pStyle w:val="ListParagraph"/>
              <w:numPr>
                <w:ilvl w:val="0"/>
                <w:numId w:val="49"/>
              </w:numPr>
              <w:ind w:left="0" w:firstLine="357"/>
              <w:rPr>
                <w:spacing w:val="-8"/>
                <w:sz w:val="24"/>
                <w:szCs w:val="24"/>
                <w:lang w:eastAsia="uk-UA"/>
              </w:rPr>
            </w:pPr>
            <w:r w:rsidRPr="00B0005D">
              <w:rPr>
                <w:spacing w:val="-8"/>
                <w:sz w:val="24"/>
                <w:szCs w:val="24"/>
                <w:lang w:eastAsia="uk-UA"/>
              </w:rPr>
              <w:t>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w:t>
            </w:r>
          </w:p>
          <w:p w:rsidR="00093A20" w:rsidRPr="00B0005D" w:rsidRDefault="00093A20" w:rsidP="00F76235">
            <w:pPr>
              <w:pStyle w:val="ListParagraph"/>
              <w:numPr>
                <w:ilvl w:val="0"/>
                <w:numId w:val="49"/>
              </w:numPr>
              <w:ind w:left="0" w:firstLine="357"/>
              <w:rPr>
                <w:spacing w:val="-8"/>
                <w:sz w:val="24"/>
                <w:szCs w:val="24"/>
                <w:lang w:eastAsia="uk-UA"/>
              </w:rPr>
            </w:pPr>
            <w:r w:rsidRPr="00B0005D">
              <w:rPr>
                <w:spacing w:val="-8"/>
                <w:sz w:val="24"/>
                <w:szCs w:val="24"/>
                <w:lang w:eastAsia="uk-UA"/>
              </w:rPr>
              <w:t>документи для державної реєстрації створення юридичної особи, визначені частиною першою статті 17 Закону України «Про державну реєстрацію юридичних осіб, фізичних осіб – підприємців та громадських формувань», – у разі припинення юридичної особи в результаті перетворення;</w:t>
            </w:r>
          </w:p>
          <w:p w:rsidR="00093A20" w:rsidRPr="00B0005D" w:rsidRDefault="00093A20" w:rsidP="00F76235">
            <w:pPr>
              <w:pStyle w:val="ListParagraph"/>
              <w:numPr>
                <w:ilvl w:val="0"/>
                <w:numId w:val="49"/>
              </w:numPr>
              <w:ind w:left="0" w:firstLine="357"/>
              <w:rPr>
                <w:spacing w:val="-8"/>
                <w:sz w:val="24"/>
                <w:szCs w:val="24"/>
                <w:lang w:eastAsia="uk-UA"/>
              </w:rPr>
            </w:pPr>
            <w:r w:rsidRPr="00B0005D">
              <w:rPr>
                <w:spacing w:val="-8"/>
                <w:sz w:val="24"/>
                <w:szCs w:val="24"/>
                <w:lang w:eastAsia="uk-UA"/>
              </w:rPr>
              <w:t xml:space="preserve">документи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статті 17 Закону України «Про державну реєстрацію юридичних осіб, фізичних </w:t>
            </w:r>
            <w:r w:rsidRPr="00B0005D">
              <w:rPr>
                <w:spacing w:val="-8"/>
                <w:sz w:val="24"/>
                <w:szCs w:val="24"/>
                <w:lang w:eastAsia="uk-UA"/>
              </w:rPr>
              <w:br/>
              <w:t>осіб – підприємців та громадських формувань», – у разі припинення юридичної особи в результаті приєднання.</w:t>
            </w:r>
          </w:p>
          <w:p w:rsidR="00093A20" w:rsidRPr="00B0005D" w:rsidRDefault="00093A20" w:rsidP="00F76235">
            <w:pPr>
              <w:pStyle w:val="ListParagraph"/>
              <w:ind w:left="0" w:firstLine="357"/>
              <w:rPr>
                <w:spacing w:val="-8"/>
                <w:sz w:val="24"/>
                <w:szCs w:val="24"/>
                <w:lang w:eastAsia="uk-UA"/>
              </w:rPr>
            </w:pPr>
            <w:r w:rsidRPr="00B0005D">
              <w:rPr>
                <w:spacing w:val="-8"/>
                <w:sz w:val="24"/>
                <w:szCs w:val="24"/>
                <w:lang w:eastAsia="uk-UA"/>
              </w:rPr>
              <w:t xml:space="preserve">Державна реєстрація при реорганізації органів місцевого самоврядування як юридичних осіб після добровільного об’єднання територіальних громад здійснюється з урахуванням особливостей, передбачених </w:t>
            </w:r>
            <w:hyperlink r:id="rId32" w:tgtFrame="_blank" w:history="1">
              <w:r w:rsidRPr="00B0005D">
                <w:rPr>
                  <w:spacing w:val="-8"/>
                  <w:sz w:val="24"/>
                  <w:szCs w:val="24"/>
                  <w:lang w:eastAsia="uk-UA"/>
                </w:rPr>
                <w:t>Законом України</w:t>
              </w:r>
            </w:hyperlink>
            <w:r w:rsidRPr="00B0005D">
              <w:rPr>
                <w:spacing w:val="-8"/>
                <w:sz w:val="24"/>
                <w:szCs w:val="24"/>
                <w:lang w:eastAsia="uk-UA"/>
              </w:rPr>
              <w:t xml:space="preserve"> «Про добровільне об’єднання територіальних громад».</w:t>
            </w:r>
          </w:p>
          <w:p w:rsidR="00093A20" w:rsidRPr="00B0005D" w:rsidRDefault="00093A20" w:rsidP="00F76235">
            <w:pPr>
              <w:pStyle w:val="ListParagraph"/>
              <w:ind w:left="0" w:firstLine="357"/>
              <w:rPr>
                <w:sz w:val="24"/>
                <w:szCs w:val="24"/>
                <w:lang w:eastAsia="uk-UA"/>
              </w:rPr>
            </w:pPr>
            <w:r w:rsidRPr="00B0005D">
              <w:rPr>
                <w:spacing w:val="-8"/>
                <w:sz w:val="24"/>
                <w:szCs w:val="24"/>
                <w:lang w:eastAsia="uk-UA"/>
              </w:rPr>
              <w:t>Якщо документи подаються особисто, заявник пред’являє</w:t>
            </w:r>
            <w:r w:rsidRPr="00B0005D">
              <w:rPr>
                <w:sz w:val="24"/>
                <w:szCs w:val="24"/>
                <w:lang w:eastAsia="uk-UA"/>
              </w:rPr>
              <w:t xml:space="preserve"> документ, що відповідно до закону посвідчує особу.</w:t>
            </w:r>
          </w:p>
          <w:p w:rsidR="00093A20" w:rsidRPr="00B0005D" w:rsidRDefault="00093A20" w:rsidP="00F76235">
            <w:pPr>
              <w:pStyle w:val="ListParagraph"/>
              <w:ind w:left="0" w:firstLine="357"/>
              <w:rPr>
                <w:sz w:val="24"/>
                <w:szCs w:val="24"/>
                <w:lang w:eastAsia="uk-UA"/>
              </w:rPr>
            </w:pPr>
            <w:r w:rsidRPr="00B0005D">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2D39DE">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rPr>
              <w:t xml:space="preserve">2. В </w:t>
            </w:r>
            <w:r w:rsidRPr="00B0005D">
              <w:rPr>
                <w:rFonts w:ascii="Times New Roman" w:hAnsi="Times New Roman"/>
                <w:sz w:val="24"/>
                <w:szCs w:val="24"/>
                <w:lang w:eastAsia="uk-UA"/>
              </w:rPr>
              <w:t>електронній формі д</w:t>
            </w:r>
            <w:r w:rsidRPr="00B0005D">
              <w:rPr>
                <w:rFonts w:ascii="Times New Roman" w:hAnsi="Times New Roman"/>
                <w:sz w:val="24"/>
                <w:szCs w:val="24"/>
              </w:rPr>
              <w:t>окументи</w:t>
            </w:r>
            <w:r w:rsidRPr="00B0005D">
              <w:rPr>
                <w:rFonts w:ascii="Times New Roman" w:hAnsi="Times New Roman"/>
                <w:sz w:val="24"/>
                <w:szCs w:val="24"/>
                <w:lang w:eastAsia="uk-UA"/>
              </w:rPr>
              <w:t xml:space="preserve"> подаються </w:t>
            </w:r>
            <w:r w:rsidRPr="00B0005D">
              <w:rPr>
                <w:rFonts w:ascii="Times New Roman" w:hAnsi="Times New Roman"/>
                <w:sz w:val="24"/>
                <w:szCs w:val="24"/>
              </w:rPr>
              <w:t>через портал електронних сервісів</w:t>
            </w:r>
          </w:p>
        </w:tc>
      </w:tr>
      <w:tr w:rsidR="00093A20" w:rsidRPr="00B0005D" w:rsidTr="002D39DE">
        <w:trPr>
          <w:trHeight w:val="735"/>
        </w:trPr>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Безоплатно</w:t>
            </w:r>
          </w:p>
        </w:tc>
      </w:tr>
      <w:tr w:rsidR="00093A20" w:rsidRPr="00B0005D" w:rsidTr="002D39DE">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2D39DE">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46"/>
              </w:numPr>
              <w:tabs>
                <w:tab w:val="left" w:pos="-67"/>
              </w:tabs>
              <w:ind w:left="0" w:firstLine="357"/>
              <w:rPr>
                <w:spacing w:val="-8"/>
                <w:sz w:val="24"/>
                <w:szCs w:val="24"/>
                <w:lang w:eastAsia="uk-UA"/>
              </w:rPr>
            </w:pPr>
            <w:r w:rsidRPr="00B0005D">
              <w:rPr>
                <w:spacing w:val="-8"/>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F76235">
            <w:pPr>
              <w:pStyle w:val="ListParagraph"/>
              <w:numPr>
                <w:ilvl w:val="0"/>
                <w:numId w:val="46"/>
              </w:numPr>
              <w:tabs>
                <w:tab w:val="left" w:pos="-67"/>
              </w:tabs>
              <w:ind w:left="0" w:firstLine="357"/>
              <w:rPr>
                <w:spacing w:val="-8"/>
                <w:sz w:val="24"/>
                <w:szCs w:val="24"/>
                <w:lang w:eastAsia="uk-UA"/>
              </w:rPr>
            </w:pPr>
            <w:r w:rsidRPr="00B0005D">
              <w:rPr>
                <w:spacing w:val="-8"/>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46"/>
              </w:numPr>
              <w:tabs>
                <w:tab w:val="left" w:pos="-67"/>
              </w:tabs>
              <w:ind w:left="0" w:firstLine="357"/>
              <w:rPr>
                <w:spacing w:val="-8"/>
                <w:sz w:val="24"/>
                <w:szCs w:val="24"/>
                <w:lang w:eastAsia="uk-UA"/>
              </w:rPr>
            </w:pPr>
            <w:r w:rsidRPr="00B0005D">
              <w:rPr>
                <w:spacing w:val="-8"/>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46"/>
              </w:numPr>
              <w:tabs>
                <w:tab w:val="left" w:pos="-67"/>
              </w:tabs>
              <w:ind w:left="0" w:firstLine="357"/>
              <w:rPr>
                <w:spacing w:val="-8"/>
                <w:sz w:val="24"/>
                <w:szCs w:val="24"/>
                <w:lang w:eastAsia="uk-UA"/>
              </w:rPr>
            </w:pPr>
            <w:r w:rsidRPr="00B0005D">
              <w:rPr>
                <w:spacing w:val="-8"/>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46"/>
              </w:numPr>
              <w:tabs>
                <w:tab w:val="left" w:pos="-67"/>
              </w:tabs>
              <w:ind w:left="0" w:firstLine="357"/>
              <w:rPr>
                <w:sz w:val="24"/>
                <w:szCs w:val="24"/>
                <w:lang w:eastAsia="uk-UA"/>
              </w:rPr>
            </w:pPr>
            <w:r w:rsidRPr="00B0005D">
              <w:rPr>
                <w:spacing w:val="-8"/>
                <w:sz w:val="24"/>
                <w:szCs w:val="24"/>
                <w:lang w:eastAsia="uk-UA"/>
              </w:rPr>
              <w:t>подання документів з порушенням</w:t>
            </w:r>
            <w:r w:rsidRPr="00B0005D">
              <w:rPr>
                <w:sz w:val="24"/>
                <w:szCs w:val="24"/>
                <w:lang w:eastAsia="uk-UA"/>
              </w:rPr>
              <w:t xml:space="preserve"> встановленого законодавством строку для їх подання</w:t>
            </w:r>
          </w:p>
        </w:tc>
      </w:tr>
      <w:tr w:rsidR="00093A20" w:rsidRPr="00B0005D" w:rsidTr="002D39DE">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державній реєстрації</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47"/>
              </w:numPr>
              <w:tabs>
                <w:tab w:val="left" w:pos="728"/>
              </w:tabs>
              <w:ind w:left="0" w:firstLine="357"/>
              <w:rPr>
                <w:spacing w:val="-8"/>
                <w:sz w:val="24"/>
                <w:szCs w:val="24"/>
                <w:lang w:eastAsia="uk-UA"/>
              </w:rPr>
            </w:pPr>
            <w:r w:rsidRPr="00B0005D">
              <w:rPr>
                <w:spacing w:val="-8"/>
                <w:sz w:val="24"/>
                <w:szCs w:val="24"/>
                <w:lang w:eastAsia="uk-UA"/>
              </w:rPr>
              <w:t>документи подано особою, яка не має на це повноважень;</w:t>
            </w:r>
          </w:p>
          <w:p w:rsidR="00093A20" w:rsidRPr="00B0005D" w:rsidRDefault="00093A20" w:rsidP="00F76235">
            <w:pPr>
              <w:pStyle w:val="ListParagraph"/>
              <w:numPr>
                <w:ilvl w:val="0"/>
                <w:numId w:val="47"/>
              </w:numPr>
              <w:tabs>
                <w:tab w:val="left" w:pos="728"/>
              </w:tabs>
              <w:ind w:left="0" w:firstLine="357"/>
              <w:rPr>
                <w:spacing w:val="-8"/>
                <w:sz w:val="24"/>
                <w:szCs w:val="24"/>
                <w:lang w:eastAsia="uk-UA"/>
              </w:rPr>
            </w:pPr>
            <w:r w:rsidRPr="00B0005D">
              <w:rPr>
                <w:spacing w:val="-8"/>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093A20" w:rsidRPr="00B0005D" w:rsidRDefault="00093A20" w:rsidP="00F76235">
            <w:pPr>
              <w:pStyle w:val="ListParagraph"/>
              <w:numPr>
                <w:ilvl w:val="0"/>
                <w:numId w:val="47"/>
              </w:numPr>
              <w:tabs>
                <w:tab w:val="left" w:pos="728"/>
              </w:tabs>
              <w:ind w:left="0" w:firstLine="357"/>
              <w:rPr>
                <w:spacing w:val="-8"/>
                <w:sz w:val="24"/>
                <w:szCs w:val="24"/>
                <w:lang w:eastAsia="uk-UA"/>
              </w:rPr>
            </w:pPr>
            <w:r w:rsidRPr="00B0005D">
              <w:rPr>
                <w:spacing w:val="-8"/>
                <w:sz w:val="24"/>
                <w:szCs w:val="24"/>
                <w:lang w:eastAsia="uk-UA"/>
              </w:rPr>
              <w:t>не усунуто підстави для зупинення розгляду документів протягом встановленого строку;</w:t>
            </w:r>
          </w:p>
          <w:p w:rsidR="00093A20" w:rsidRPr="00B0005D" w:rsidRDefault="00093A20" w:rsidP="00F76235">
            <w:pPr>
              <w:pStyle w:val="ListParagraph"/>
              <w:numPr>
                <w:ilvl w:val="0"/>
                <w:numId w:val="47"/>
              </w:numPr>
              <w:tabs>
                <w:tab w:val="left" w:pos="728"/>
              </w:tabs>
              <w:ind w:left="0" w:firstLine="357"/>
              <w:rPr>
                <w:spacing w:val="-8"/>
                <w:sz w:val="24"/>
                <w:szCs w:val="24"/>
                <w:lang w:eastAsia="uk-UA"/>
              </w:rPr>
            </w:pPr>
            <w:r w:rsidRPr="00B0005D">
              <w:rPr>
                <w:spacing w:val="-8"/>
                <w:sz w:val="24"/>
                <w:szCs w:val="24"/>
                <w:lang w:eastAsia="uk-UA"/>
              </w:rPr>
              <w:t>документи суперечать вимогам Конституції та законів України;</w:t>
            </w:r>
          </w:p>
          <w:p w:rsidR="00093A20" w:rsidRPr="00B0005D" w:rsidRDefault="00093A20" w:rsidP="00F76235">
            <w:pPr>
              <w:pStyle w:val="ListParagraph"/>
              <w:numPr>
                <w:ilvl w:val="0"/>
                <w:numId w:val="47"/>
              </w:numPr>
              <w:ind w:left="0" w:firstLine="357"/>
              <w:rPr>
                <w:spacing w:val="-8"/>
                <w:sz w:val="24"/>
                <w:szCs w:val="24"/>
                <w:lang w:eastAsia="uk-UA"/>
              </w:rPr>
            </w:pPr>
            <w:bookmarkStart w:id="44" w:name="n738"/>
            <w:bookmarkStart w:id="45" w:name="n739"/>
            <w:bookmarkEnd w:id="44"/>
            <w:bookmarkEnd w:id="45"/>
            <w:r w:rsidRPr="00B0005D">
              <w:rPr>
                <w:spacing w:val="-8"/>
                <w:sz w:val="24"/>
                <w:szCs w:val="24"/>
                <w:lang w:eastAsia="uk-UA"/>
              </w:rPr>
              <w:t>документи для державної реєстрації припинення юридичної особи подані:</w:t>
            </w:r>
          </w:p>
          <w:p w:rsidR="00093A20" w:rsidRPr="00B0005D" w:rsidRDefault="00093A20" w:rsidP="00F76235">
            <w:pPr>
              <w:pStyle w:val="ListParagraph"/>
              <w:numPr>
                <w:ilvl w:val="0"/>
                <w:numId w:val="47"/>
              </w:numPr>
              <w:ind w:left="0" w:firstLine="357"/>
              <w:rPr>
                <w:spacing w:val="-8"/>
                <w:sz w:val="24"/>
                <w:szCs w:val="24"/>
                <w:lang w:eastAsia="uk-UA"/>
              </w:rPr>
            </w:pPr>
            <w:bookmarkStart w:id="46" w:name="n740"/>
            <w:bookmarkEnd w:id="46"/>
            <w:r w:rsidRPr="00B0005D">
              <w:rPr>
                <w:spacing w:val="-8"/>
                <w:sz w:val="24"/>
                <w:szCs w:val="24"/>
                <w:lang w:eastAsia="uk-UA"/>
              </w:rPr>
              <w:t>раніше строку, встановленого Законом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47"/>
              </w:numPr>
              <w:ind w:left="0" w:firstLine="357"/>
              <w:rPr>
                <w:spacing w:val="-8"/>
                <w:sz w:val="24"/>
                <w:szCs w:val="24"/>
                <w:lang w:eastAsia="uk-UA"/>
              </w:rPr>
            </w:pPr>
            <w:bookmarkStart w:id="47" w:name="n741"/>
            <w:bookmarkStart w:id="48" w:name="n742"/>
            <w:bookmarkEnd w:id="47"/>
            <w:bookmarkEnd w:id="48"/>
            <w:r w:rsidRPr="00B0005D">
              <w:rPr>
                <w:spacing w:val="-8"/>
                <w:sz w:val="24"/>
                <w:szCs w:val="24"/>
                <w:lang w:eastAsia="uk-UA"/>
              </w:rPr>
              <w:t>у Єдиному державному реєстрі юридичних осіб, фізичних осіб та громадських формувань відсутній запис про державну реєстрацію юридичної особи, утвореної шляхом реорганізації в результаті злиття, приєднання, поділу або перетворення;</w:t>
            </w:r>
          </w:p>
          <w:p w:rsidR="00093A20" w:rsidRPr="00B0005D" w:rsidRDefault="00093A20" w:rsidP="00F76235">
            <w:pPr>
              <w:pStyle w:val="ListParagraph"/>
              <w:numPr>
                <w:ilvl w:val="0"/>
                <w:numId w:val="47"/>
              </w:numPr>
              <w:ind w:left="0" w:firstLine="357"/>
              <w:rPr>
                <w:spacing w:val="-8"/>
                <w:sz w:val="24"/>
                <w:szCs w:val="24"/>
                <w:lang w:eastAsia="uk-UA"/>
              </w:rPr>
            </w:pPr>
            <w:bookmarkStart w:id="49" w:name="n743"/>
            <w:bookmarkEnd w:id="49"/>
            <w:r w:rsidRPr="00B0005D">
              <w:rPr>
                <w:spacing w:val="-8"/>
                <w:sz w:val="24"/>
                <w:szCs w:val="24"/>
                <w:lang w:eastAsia="uk-UA"/>
              </w:rPr>
              <w:t>щодо акціонерного товариства, стосовно якого надійшли відомості про наявність нескасованої реєстрації випуску акцій;</w:t>
            </w:r>
          </w:p>
          <w:p w:rsidR="00093A20" w:rsidRPr="00B0005D" w:rsidRDefault="00093A20" w:rsidP="00F76235">
            <w:pPr>
              <w:pStyle w:val="ListParagraph"/>
              <w:numPr>
                <w:ilvl w:val="0"/>
                <w:numId w:val="47"/>
              </w:numPr>
              <w:ind w:left="0" w:firstLine="357"/>
              <w:rPr>
                <w:spacing w:val="-8"/>
                <w:sz w:val="24"/>
                <w:szCs w:val="24"/>
                <w:lang w:eastAsia="uk-UA"/>
              </w:rPr>
            </w:pPr>
            <w:bookmarkStart w:id="50" w:name="n744"/>
            <w:bookmarkEnd w:id="50"/>
            <w:r w:rsidRPr="00B0005D">
              <w:rPr>
                <w:spacing w:val="-8"/>
                <w:sz w:val="24"/>
                <w:szCs w:val="24"/>
                <w:lang w:eastAsia="uk-UA"/>
              </w:rPr>
              <w:t>щодо юридичної особи – емітента цінних паперів, стосовно якої надійшли відомості про наявність нескасованих випусків цінних паперів;</w:t>
            </w:r>
          </w:p>
          <w:p w:rsidR="00093A20" w:rsidRPr="00B0005D" w:rsidRDefault="00093A20" w:rsidP="00F76235">
            <w:pPr>
              <w:pStyle w:val="ListParagraph"/>
              <w:numPr>
                <w:ilvl w:val="0"/>
                <w:numId w:val="47"/>
              </w:numPr>
              <w:ind w:left="0" w:firstLine="357"/>
              <w:rPr>
                <w:spacing w:val="-8"/>
                <w:sz w:val="24"/>
                <w:szCs w:val="24"/>
                <w:lang w:eastAsia="uk-UA"/>
              </w:rPr>
            </w:pPr>
            <w:bookmarkStart w:id="51" w:name="n745"/>
            <w:bookmarkStart w:id="52" w:name="n746"/>
            <w:bookmarkEnd w:id="51"/>
            <w:bookmarkEnd w:id="52"/>
            <w:r w:rsidRPr="00B0005D">
              <w:rPr>
                <w:spacing w:val="-8"/>
                <w:sz w:val="24"/>
                <w:szCs w:val="24"/>
                <w:lang w:eastAsia="uk-UA"/>
              </w:rPr>
              <w:t>щодо юридичної особи, що реорганізується, стосовно якої надійшли відомості про наявність заборгованості із сплати податків і зборів та/або про наявність заборгованості із сплати єдиного внеску на загальнообов’язкове державне соціальне страхування та відсутній узгоджений план реорганізації юридичної особи;</w:t>
            </w:r>
          </w:p>
          <w:p w:rsidR="00093A20" w:rsidRPr="00B0005D" w:rsidRDefault="00093A20" w:rsidP="00F76235">
            <w:pPr>
              <w:pStyle w:val="ListParagraph"/>
              <w:numPr>
                <w:ilvl w:val="0"/>
                <w:numId w:val="47"/>
              </w:numPr>
              <w:ind w:left="0" w:firstLine="357"/>
              <w:rPr>
                <w:spacing w:val="-8"/>
                <w:sz w:val="24"/>
                <w:szCs w:val="24"/>
                <w:lang w:eastAsia="uk-UA"/>
              </w:rPr>
            </w:pPr>
            <w:bookmarkStart w:id="53" w:name="n747"/>
            <w:bookmarkEnd w:id="53"/>
            <w:r w:rsidRPr="00B0005D">
              <w:rPr>
                <w:spacing w:val="-8"/>
                <w:sz w:val="24"/>
                <w:szCs w:val="24"/>
                <w:lang w:eastAsia="uk-UA"/>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093A20" w:rsidRPr="00B0005D" w:rsidRDefault="00093A20" w:rsidP="00F76235">
            <w:pPr>
              <w:pStyle w:val="ListParagraph"/>
              <w:numPr>
                <w:ilvl w:val="0"/>
                <w:numId w:val="47"/>
              </w:numPr>
              <w:ind w:left="0" w:firstLine="357"/>
              <w:rPr>
                <w:spacing w:val="-8"/>
                <w:sz w:val="24"/>
                <w:szCs w:val="24"/>
                <w:lang w:eastAsia="uk-UA"/>
              </w:rPr>
            </w:pPr>
            <w:bookmarkStart w:id="54" w:name="n748"/>
            <w:bookmarkEnd w:id="54"/>
            <w:r w:rsidRPr="00B0005D">
              <w:rPr>
                <w:spacing w:val="-8"/>
                <w:sz w:val="24"/>
                <w:szCs w:val="24"/>
                <w:lang w:eastAsia="uk-UA"/>
              </w:rPr>
              <w:t>щодо юридичної особи, стосовно якої надійшли відомості про відкрите виконавче провадження;</w:t>
            </w:r>
          </w:p>
          <w:p w:rsidR="00093A20" w:rsidRPr="00B0005D" w:rsidRDefault="00093A20" w:rsidP="00F76235">
            <w:pPr>
              <w:pStyle w:val="ListParagraph"/>
              <w:numPr>
                <w:ilvl w:val="0"/>
                <w:numId w:val="47"/>
              </w:numPr>
              <w:ind w:left="0" w:firstLine="357"/>
              <w:rPr>
                <w:sz w:val="24"/>
                <w:szCs w:val="24"/>
                <w:lang w:eastAsia="uk-UA"/>
              </w:rPr>
            </w:pPr>
            <w:bookmarkStart w:id="55" w:name="n749"/>
            <w:bookmarkEnd w:id="55"/>
            <w:r w:rsidRPr="00B0005D">
              <w:rPr>
                <w:spacing w:val="-8"/>
                <w:sz w:val="24"/>
                <w:szCs w:val="24"/>
                <w:lang w:eastAsia="uk-UA"/>
              </w:rPr>
              <w:t>щодо юридичної особи, стосовно якої відкрито провадження у справі про банкрутство</w:t>
            </w:r>
          </w:p>
        </w:tc>
      </w:tr>
      <w:tr w:rsidR="00093A20" w:rsidRPr="00B0005D" w:rsidTr="002D39DE">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48"/>
              </w:numPr>
              <w:tabs>
                <w:tab w:val="left" w:pos="358"/>
                <w:tab w:val="left" w:pos="449"/>
              </w:tabs>
              <w:ind w:left="0" w:firstLine="357"/>
              <w:rPr>
                <w:sz w:val="24"/>
                <w:szCs w:val="24"/>
              </w:rPr>
            </w:pPr>
            <w:r w:rsidRPr="00B0005D">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48"/>
              </w:numPr>
              <w:tabs>
                <w:tab w:val="left" w:pos="358"/>
                <w:tab w:val="left" w:pos="449"/>
              </w:tabs>
              <w:ind w:left="0" w:firstLine="357"/>
              <w:rPr>
                <w:sz w:val="24"/>
                <w:szCs w:val="24"/>
                <w:lang w:eastAsia="uk-UA"/>
              </w:rPr>
            </w:pPr>
            <w:r w:rsidRPr="00B0005D">
              <w:rPr>
                <w:sz w:val="24"/>
                <w:szCs w:val="24"/>
              </w:rPr>
              <w:t>повідомлення про відмову у державній реєстрації із зазначенням виключного переліку підстав для відмови</w:t>
            </w:r>
            <w:ins w:id="56" w:author="Владислав Ашуров" w:date="2018-08-01T13:41:00Z">
              <w:r w:rsidRPr="00B0005D">
                <w:rPr>
                  <w:sz w:val="24"/>
                  <w:szCs w:val="24"/>
                </w:rPr>
                <w:t xml:space="preserve"> </w:t>
              </w:r>
            </w:ins>
          </w:p>
        </w:tc>
      </w:tr>
      <w:tr w:rsidR="00093A20" w:rsidRPr="00B0005D" w:rsidTr="002D39DE">
        <w:tc>
          <w:tcPr>
            <w:tcW w:w="24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15</w:t>
            </w:r>
          </w:p>
        </w:tc>
        <w:tc>
          <w:tcPr>
            <w:tcW w:w="140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35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rPr>
          <w:rFonts w:ascii="Times New Roman" w:hAnsi="Times New Roman"/>
          <w:sz w:val="24"/>
          <w:szCs w:val="24"/>
        </w:rPr>
      </w:pP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pPr>
        <w:rPr>
          <w:rFonts w:ascii="Times New Roman" w:hAnsi="Times New Roman"/>
          <w:sz w:val="28"/>
          <w:szCs w:val="28"/>
        </w:rPr>
        <w:sectPr w:rsidR="00093A20" w:rsidRPr="00B0005D" w:rsidSect="00603A20">
          <w:headerReference w:type="default" r:id="rId33"/>
          <w:pgSz w:w="11906" w:h="16838"/>
          <w:pgMar w:top="1134" w:right="567" w:bottom="1134" w:left="1701" w:header="426" w:footer="708"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6403B4">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надання адміністративної послуги:</w:t>
      </w:r>
    </w:p>
    <w:p w:rsidR="00093A20" w:rsidRPr="00B0005D" w:rsidRDefault="00093A20" w:rsidP="00F76235">
      <w:pPr>
        <w:jc w:val="center"/>
        <w:rPr>
          <w:rFonts w:ascii="Times New Roman" w:hAnsi="Times New Roman"/>
          <w:b/>
          <w:color w:val="000000"/>
          <w:u w:val="single"/>
        </w:rPr>
      </w:pPr>
      <w:r w:rsidRPr="00B0005D">
        <w:rPr>
          <w:rFonts w:ascii="Times New Roman" w:hAnsi="Times New Roman"/>
          <w:b/>
          <w:color w:val="000000"/>
          <w:u w:val="single"/>
        </w:rPr>
        <w:t xml:space="preserve">Державна реєстрація припинення юридичної особи в результаті її реорганізації (крім громадського формування) </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65"/>
        </w:trPr>
        <w:tc>
          <w:tcPr>
            <w:tcW w:w="346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1.Прийом документів</w:t>
            </w:r>
            <w:r w:rsidRPr="00B0005D">
              <w:rPr>
                <w:rFonts w:ascii="Times New Roman" w:hAnsi="Times New Roman"/>
                <w:sz w:val="24"/>
                <w:szCs w:val="24"/>
                <w:lang w:val="ru-RU" w:eastAsia="uk-UA"/>
              </w:rPr>
              <w:t xml:space="preserve"> </w:t>
            </w:r>
            <w:r w:rsidRPr="00B0005D">
              <w:rPr>
                <w:rFonts w:ascii="Times New Roman" w:hAnsi="Times New Roman"/>
                <w:sz w:val="24"/>
                <w:szCs w:val="24"/>
                <w:lang w:eastAsia="uk-UA"/>
              </w:rPr>
              <w:t xml:space="preserve">та видача заявнику опису документів з відміткою про дату </w:t>
            </w:r>
            <w:r w:rsidRPr="00B0005D">
              <w:rPr>
                <w:rFonts w:ascii="Times New Roman" w:hAnsi="Times New Roman"/>
                <w:color w:val="000000"/>
                <w:sz w:val="24"/>
                <w:szCs w:val="24"/>
                <w:shd w:val="clear" w:color="auto" w:fill="FFFFFF"/>
              </w:rPr>
              <w:t>отримання</w:t>
            </w:r>
            <w:r w:rsidRPr="00B0005D">
              <w:rPr>
                <w:rFonts w:ascii="Times New Roman" w:hAnsi="Times New Roman"/>
                <w:color w:val="000000"/>
                <w:sz w:val="24"/>
                <w:szCs w:val="24"/>
                <w:shd w:val="clear" w:color="auto" w:fill="FFFFFF"/>
                <w:lang w:val="ru-RU"/>
              </w:rPr>
              <w:t xml:space="preserve"> </w:t>
            </w:r>
            <w:r w:rsidRPr="00B0005D">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pPr>
        <w:rPr>
          <w:rFonts w:ascii="Times New Roman" w:hAnsi="Times New Roman"/>
          <w:sz w:val="28"/>
          <w:szCs w:val="28"/>
        </w:rPr>
        <w:sectPr w:rsidR="00093A20" w:rsidRPr="00B0005D" w:rsidSect="00603A20">
          <w:pgSz w:w="11906" w:h="16838"/>
          <w:pgMar w:top="1134" w:right="567" w:bottom="1134" w:left="1701" w:header="708" w:footer="708" w:gutter="0"/>
          <w:pgNumType w:start="1"/>
          <w:cols w:space="708"/>
          <w:titlePg/>
          <w:docGrid w:linePitch="381"/>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jc w:val="center"/>
        <w:rPr>
          <w:rFonts w:ascii="Times New Roman" w:hAnsi="Times New Roman"/>
          <w:b/>
          <w:sz w:val="24"/>
          <w:szCs w:val="24"/>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ІНФОРМАЦІЙНА КАРТКА</w:t>
      </w:r>
    </w:p>
    <w:p w:rsidR="00093A20" w:rsidRPr="00B0005D" w:rsidRDefault="00093A20" w:rsidP="00F76235">
      <w:pPr>
        <w:tabs>
          <w:tab w:val="left" w:pos="3969"/>
        </w:tabs>
        <w:jc w:val="center"/>
        <w:rPr>
          <w:rFonts w:ascii="Times New Roman" w:hAnsi="Times New Roman"/>
          <w:b/>
          <w:lang w:eastAsia="uk-UA"/>
        </w:rPr>
      </w:pPr>
      <w:r w:rsidRPr="00B0005D">
        <w:rPr>
          <w:rFonts w:ascii="Times New Roman" w:hAnsi="Times New Roman"/>
          <w:b/>
          <w:lang w:eastAsia="uk-UA"/>
        </w:rPr>
        <w:t>адміністративної послуги з державної реєстрації створення відокремленого підрозділу юридичної особи (крім громадського формування)</w:t>
      </w:r>
    </w:p>
    <w:p w:rsidR="00093A20" w:rsidRPr="00B0005D" w:rsidRDefault="00093A20" w:rsidP="00F76235">
      <w:pPr>
        <w:jc w:val="center"/>
        <w:rPr>
          <w:rFonts w:ascii="Times New Roman" w:hAnsi="Times New Roman"/>
          <w:sz w:val="24"/>
          <w:szCs w:val="24"/>
          <w:lang w:eastAsia="uk-UA"/>
        </w:rPr>
      </w:pP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 xml:space="preserve"> (найменування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sz w:val="20"/>
          <w:lang w:eastAsia="uk-UA"/>
        </w:rPr>
      </w:pPr>
    </w:p>
    <w:tbl>
      <w:tblPr>
        <w:tblW w:w="5010"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9"/>
        <w:gridCol w:w="2771"/>
        <w:gridCol w:w="6518"/>
      </w:tblGrid>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сере</w:t>
            </w:r>
            <w:r>
              <w:rPr>
                <w:rFonts w:ascii="Times New Roman" w:hAnsi="Times New Roman"/>
                <w:sz w:val="24"/>
                <w:szCs w:val="24"/>
                <w:lang w:eastAsia="uk-UA"/>
              </w:rPr>
              <w:t xml:space="preserve">да      – з 8-00 до 17-15     </w:t>
            </w:r>
            <w:r w:rsidRPr="00B0005D">
              <w:rPr>
                <w:rFonts w:ascii="Times New Roman" w:hAnsi="Times New Roman"/>
                <w:sz w:val="24"/>
                <w:szCs w:val="24"/>
                <w:lang w:eastAsia="uk-UA"/>
              </w:rPr>
              <w:t xml:space="preserve"> 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34"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35"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50"/>
              </w:numPr>
              <w:ind w:left="0" w:firstLine="357"/>
              <w:rPr>
                <w:rFonts w:eastAsia="Batang"/>
                <w:b/>
                <w:sz w:val="24"/>
                <w:szCs w:val="24"/>
                <w:lang w:eastAsia="ko-KR"/>
              </w:rPr>
            </w:pPr>
            <w:r w:rsidRPr="00B0005D">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0005D">
              <w:rPr>
                <w:bCs/>
                <w:sz w:val="24"/>
                <w:szCs w:val="24"/>
              </w:rPr>
              <w:t>1500/29630</w:t>
            </w:r>
            <w:r w:rsidRPr="00B0005D">
              <w:rPr>
                <w:sz w:val="24"/>
                <w:szCs w:val="24"/>
                <w:lang w:eastAsia="uk-UA"/>
              </w:rPr>
              <w:t>;</w:t>
            </w:r>
            <w:r w:rsidRPr="00B0005D">
              <w:rPr>
                <w:bCs/>
                <w:sz w:val="24"/>
                <w:szCs w:val="24"/>
              </w:rPr>
              <w:t xml:space="preserve"> </w:t>
            </w:r>
          </w:p>
          <w:p w:rsidR="00093A20" w:rsidRPr="00B0005D" w:rsidRDefault="00093A20" w:rsidP="00F76235">
            <w:pPr>
              <w:pStyle w:val="ListParagraph"/>
              <w:numPr>
                <w:ilvl w:val="0"/>
                <w:numId w:val="50"/>
              </w:numPr>
              <w:tabs>
                <w:tab w:val="left" w:pos="0"/>
              </w:tabs>
              <w:ind w:left="0" w:firstLine="357"/>
              <w:rPr>
                <w:sz w:val="24"/>
                <w:szCs w:val="24"/>
                <w:lang w:eastAsia="uk-UA"/>
              </w:rPr>
            </w:pPr>
            <w:r w:rsidRPr="00B000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F76235">
            <w:pPr>
              <w:pStyle w:val="ListParagraph"/>
              <w:numPr>
                <w:ilvl w:val="0"/>
                <w:numId w:val="50"/>
              </w:numPr>
              <w:tabs>
                <w:tab w:val="left" w:pos="0"/>
              </w:tabs>
              <w:ind w:left="0" w:firstLine="357"/>
              <w:rPr>
                <w:sz w:val="24"/>
                <w:szCs w:val="24"/>
                <w:lang w:eastAsia="uk-UA"/>
              </w:rPr>
            </w:pPr>
            <w:r w:rsidRPr="00B0005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093A20" w:rsidRPr="00B0005D" w:rsidRDefault="00093A20" w:rsidP="00F76235">
            <w:pPr>
              <w:pStyle w:val="ListParagraph"/>
              <w:numPr>
                <w:ilvl w:val="0"/>
                <w:numId w:val="50"/>
              </w:numPr>
              <w:tabs>
                <w:tab w:val="left" w:pos="0"/>
              </w:tabs>
              <w:ind w:left="0" w:firstLine="357"/>
              <w:rPr>
                <w:sz w:val="24"/>
                <w:szCs w:val="24"/>
                <w:lang w:eastAsia="uk-UA"/>
              </w:rPr>
            </w:pPr>
            <w:r w:rsidRPr="00B0005D">
              <w:rPr>
                <w:sz w:val="24"/>
                <w:szCs w:val="24"/>
                <w:lang w:eastAsia="uk-UA"/>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sz w:val="24"/>
                <w:szCs w:val="24"/>
              </w:rPr>
              <w:t>Звернення уповноваженого представника  юридичної особи (далі – заявник)</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51"/>
              </w:numPr>
              <w:tabs>
                <w:tab w:val="left" w:pos="358"/>
              </w:tabs>
              <w:ind w:left="0" w:firstLine="357"/>
              <w:rPr>
                <w:sz w:val="24"/>
                <w:szCs w:val="24"/>
              </w:rPr>
            </w:pPr>
            <w:r w:rsidRPr="00B0005D">
              <w:rPr>
                <w:sz w:val="24"/>
                <w:szCs w:val="24"/>
              </w:rPr>
              <w:t>заява про державну реєстрацію створення відокремленого підрозділу юридичної особи;</w:t>
            </w:r>
          </w:p>
          <w:p w:rsidR="00093A20" w:rsidRPr="00B0005D" w:rsidRDefault="00093A20" w:rsidP="00F76235">
            <w:pPr>
              <w:pStyle w:val="ListParagraph"/>
              <w:numPr>
                <w:ilvl w:val="0"/>
                <w:numId w:val="51"/>
              </w:numPr>
              <w:tabs>
                <w:tab w:val="left" w:pos="358"/>
              </w:tabs>
              <w:ind w:left="0" w:firstLine="357"/>
              <w:rPr>
                <w:sz w:val="24"/>
                <w:szCs w:val="24"/>
              </w:rPr>
            </w:pPr>
            <w:r w:rsidRPr="00B0005D">
              <w:rPr>
                <w:sz w:val="24"/>
                <w:szCs w:val="24"/>
              </w:rPr>
              <w:t>примірник оригіналу (нотаріально засвідчена копія) рішення уповноваженого органу управління юридичної особи про створення відокремленого підрозділу;</w:t>
            </w:r>
          </w:p>
          <w:p w:rsidR="00093A20" w:rsidRPr="00B0005D" w:rsidRDefault="00093A20" w:rsidP="00F76235">
            <w:pPr>
              <w:pStyle w:val="ListParagraph"/>
              <w:numPr>
                <w:ilvl w:val="0"/>
                <w:numId w:val="51"/>
              </w:numPr>
              <w:tabs>
                <w:tab w:val="left" w:pos="358"/>
              </w:tabs>
              <w:ind w:left="0" w:firstLine="357"/>
              <w:rPr>
                <w:sz w:val="24"/>
                <w:szCs w:val="24"/>
              </w:rPr>
            </w:pPr>
            <w:r w:rsidRPr="00B0005D">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r w:rsidRPr="00B0005D">
              <w:rPr>
                <w:sz w:val="24"/>
                <w:szCs w:val="24"/>
              </w:rPr>
              <w:t>.</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rPr>
              <w:t xml:space="preserve">2. В </w:t>
            </w:r>
            <w:r w:rsidRPr="00B0005D">
              <w:rPr>
                <w:rFonts w:ascii="Times New Roman" w:hAnsi="Times New Roman"/>
                <w:sz w:val="24"/>
                <w:szCs w:val="24"/>
                <w:lang w:eastAsia="uk-UA"/>
              </w:rPr>
              <w:t>електронній формі д</w:t>
            </w:r>
            <w:r w:rsidRPr="00B0005D">
              <w:rPr>
                <w:rFonts w:ascii="Times New Roman" w:hAnsi="Times New Roman"/>
                <w:sz w:val="24"/>
                <w:szCs w:val="24"/>
              </w:rPr>
              <w:t>окументи</w:t>
            </w:r>
            <w:r w:rsidRPr="00B0005D">
              <w:rPr>
                <w:rFonts w:ascii="Times New Roman" w:hAnsi="Times New Roman"/>
                <w:sz w:val="24"/>
                <w:szCs w:val="24"/>
                <w:lang w:eastAsia="uk-UA"/>
              </w:rPr>
              <w:t xml:space="preserve"> подаються </w:t>
            </w:r>
            <w:r w:rsidRPr="00B0005D">
              <w:rPr>
                <w:rFonts w:ascii="Times New Roman" w:hAnsi="Times New Roman"/>
                <w:sz w:val="24"/>
                <w:szCs w:val="24"/>
              </w:rPr>
              <w:t>через портал електронних сервісів</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23"/>
              <w:rPr>
                <w:rFonts w:ascii="Times New Roman" w:hAnsi="Times New Roman"/>
                <w:sz w:val="24"/>
                <w:szCs w:val="24"/>
                <w:lang w:eastAsia="uk-UA"/>
              </w:rPr>
            </w:pPr>
            <w:r w:rsidRPr="00B0005D">
              <w:rPr>
                <w:rFonts w:ascii="Times New Roman" w:hAnsi="Times New Roman"/>
                <w:sz w:val="24"/>
                <w:szCs w:val="24"/>
              </w:rPr>
              <w:t>Безоплатно</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6403B4">
            <w:pPr>
              <w:ind w:firstLine="217"/>
              <w:jc w:val="both"/>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6403B4">
            <w:pPr>
              <w:ind w:firstLine="217"/>
              <w:jc w:val="both"/>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6403B4">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hAnsi="Times New Roman"/>
                <w:sz w:val="24"/>
                <w:szCs w:val="24"/>
              </w:rPr>
            </w:pPr>
            <w:r w:rsidRPr="00B0005D">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52"/>
              </w:numPr>
              <w:tabs>
                <w:tab w:val="left" w:pos="-67"/>
              </w:tabs>
              <w:ind w:left="0" w:firstLine="357"/>
              <w:rPr>
                <w:sz w:val="24"/>
                <w:szCs w:val="24"/>
                <w:lang w:eastAsia="uk-UA"/>
              </w:rPr>
            </w:pPr>
            <w:r w:rsidRPr="00B0005D">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F76235">
            <w:pPr>
              <w:pStyle w:val="ListParagraph"/>
              <w:numPr>
                <w:ilvl w:val="0"/>
                <w:numId w:val="52"/>
              </w:numPr>
              <w:tabs>
                <w:tab w:val="left" w:pos="-67"/>
              </w:tabs>
              <w:ind w:left="0" w:firstLine="357"/>
              <w:rPr>
                <w:sz w:val="24"/>
                <w:szCs w:val="24"/>
                <w:lang w:eastAsia="uk-UA"/>
              </w:rPr>
            </w:pPr>
            <w:r w:rsidRPr="00B0005D">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52"/>
              </w:numPr>
              <w:tabs>
                <w:tab w:val="left" w:pos="-67"/>
              </w:tabs>
              <w:ind w:left="0" w:firstLine="357"/>
              <w:rPr>
                <w:sz w:val="24"/>
                <w:szCs w:val="24"/>
                <w:lang w:eastAsia="uk-UA"/>
              </w:rPr>
            </w:pPr>
            <w:r w:rsidRPr="00B000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52"/>
              </w:numPr>
              <w:tabs>
                <w:tab w:val="left" w:pos="-67"/>
              </w:tabs>
              <w:ind w:left="0" w:firstLine="357"/>
              <w:rPr>
                <w:sz w:val="24"/>
                <w:szCs w:val="24"/>
                <w:lang w:eastAsia="uk-UA"/>
              </w:rPr>
            </w:pPr>
            <w:r w:rsidRPr="00B0005D">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52"/>
              </w:numPr>
              <w:tabs>
                <w:tab w:val="left" w:pos="-67"/>
              </w:tabs>
              <w:ind w:left="0" w:firstLine="357"/>
              <w:rPr>
                <w:sz w:val="24"/>
                <w:szCs w:val="24"/>
                <w:lang w:eastAsia="uk-UA"/>
              </w:rPr>
            </w:pPr>
            <w:r w:rsidRPr="00B0005D">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52"/>
              </w:numPr>
              <w:tabs>
                <w:tab w:val="left" w:pos="-67"/>
              </w:tabs>
              <w:ind w:left="0" w:firstLine="357"/>
              <w:rPr>
                <w:sz w:val="24"/>
                <w:szCs w:val="24"/>
                <w:lang w:eastAsia="uk-UA"/>
              </w:rPr>
            </w:pPr>
            <w:r w:rsidRPr="00B0005D">
              <w:rPr>
                <w:sz w:val="24"/>
                <w:szCs w:val="24"/>
                <w:lang w:eastAsia="uk-UA"/>
              </w:rPr>
              <w:t>подання документів з порушенням встановленого законодавством строку для їх подання</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державній реєстрації</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53"/>
              </w:numPr>
              <w:tabs>
                <w:tab w:val="left" w:pos="712"/>
              </w:tabs>
              <w:ind w:left="0" w:firstLine="357"/>
              <w:rPr>
                <w:sz w:val="24"/>
                <w:szCs w:val="24"/>
                <w:lang w:eastAsia="uk-UA"/>
              </w:rPr>
            </w:pPr>
            <w:r w:rsidRPr="00B0005D">
              <w:rPr>
                <w:sz w:val="24"/>
                <w:szCs w:val="24"/>
                <w:lang w:eastAsia="uk-UA"/>
              </w:rPr>
              <w:t>документи подано особою, яка не має на це повноважень;</w:t>
            </w:r>
          </w:p>
          <w:p w:rsidR="00093A20" w:rsidRPr="00B0005D" w:rsidRDefault="00093A20" w:rsidP="00F76235">
            <w:pPr>
              <w:pStyle w:val="ListParagraph"/>
              <w:numPr>
                <w:ilvl w:val="0"/>
                <w:numId w:val="53"/>
              </w:numPr>
              <w:tabs>
                <w:tab w:val="left" w:pos="712"/>
              </w:tabs>
              <w:ind w:left="0" w:firstLine="357"/>
              <w:rPr>
                <w:sz w:val="24"/>
                <w:szCs w:val="24"/>
                <w:lang w:eastAsia="uk-UA"/>
              </w:rPr>
            </w:pPr>
            <w:r w:rsidRPr="00B0005D">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093A20" w:rsidRPr="00B0005D" w:rsidRDefault="00093A20" w:rsidP="00F76235">
            <w:pPr>
              <w:pStyle w:val="ListParagraph"/>
              <w:numPr>
                <w:ilvl w:val="0"/>
                <w:numId w:val="53"/>
              </w:numPr>
              <w:tabs>
                <w:tab w:val="left" w:pos="712"/>
              </w:tabs>
              <w:ind w:left="0" w:firstLine="357"/>
              <w:rPr>
                <w:sz w:val="24"/>
                <w:szCs w:val="24"/>
                <w:lang w:eastAsia="uk-UA"/>
              </w:rPr>
            </w:pPr>
            <w:r w:rsidRPr="00B0005D">
              <w:rPr>
                <w:sz w:val="24"/>
                <w:szCs w:val="24"/>
                <w:lang w:eastAsia="uk-UA"/>
              </w:rPr>
              <w:t>не усунуто підстави для зупинення розгляду документів протягом встановленого строку;</w:t>
            </w:r>
          </w:p>
          <w:p w:rsidR="00093A20" w:rsidRPr="00B0005D" w:rsidRDefault="00093A20" w:rsidP="00F76235">
            <w:pPr>
              <w:pStyle w:val="ListParagraph"/>
              <w:numPr>
                <w:ilvl w:val="0"/>
                <w:numId w:val="53"/>
              </w:numPr>
              <w:tabs>
                <w:tab w:val="left" w:pos="712"/>
              </w:tabs>
              <w:ind w:left="0" w:firstLine="357"/>
              <w:rPr>
                <w:sz w:val="24"/>
                <w:szCs w:val="24"/>
                <w:lang w:eastAsia="uk-UA"/>
              </w:rPr>
            </w:pPr>
            <w:r w:rsidRPr="00B0005D">
              <w:rPr>
                <w:sz w:val="24"/>
                <w:szCs w:val="24"/>
                <w:lang w:eastAsia="uk-UA"/>
              </w:rPr>
              <w:t>документи суперечать вимогам Конституції та законів України;</w:t>
            </w:r>
          </w:p>
          <w:p w:rsidR="00093A20" w:rsidRPr="00B0005D" w:rsidRDefault="00093A20" w:rsidP="00F76235">
            <w:pPr>
              <w:pStyle w:val="ListParagraph"/>
              <w:numPr>
                <w:ilvl w:val="0"/>
                <w:numId w:val="53"/>
              </w:numPr>
              <w:tabs>
                <w:tab w:val="left" w:pos="712"/>
              </w:tabs>
              <w:ind w:left="0" w:firstLine="357"/>
              <w:rPr>
                <w:sz w:val="24"/>
                <w:szCs w:val="24"/>
                <w:lang w:eastAsia="uk-UA"/>
              </w:rPr>
            </w:pPr>
            <w:r w:rsidRPr="00B0005D">
              <w:rPr>
                <w:sz w:val="24"/>
                <w:szCs w:val="24"/>
                <w:lang w:eastAsia="uk-UA"/>
              </w:rPr>
              <w:t>невідповідність найменування вимогам закону</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54"/>
              </w:numPr>
              <w:tabs>
                <w:tab w:val="left" w:pos="358"/>
                <w:tab w:val="left" w:pos="449"/>
              </w:tabs>
              <w:ind w:left="0" w:firstLine="357"/>
              <w:rPr>
                <w:sz w:val="24"/>
                <w:szCs w:val="24"/>
              </w:rPr>
            </w:pPr>
            <w:r w:rsidRPr="00B0005D">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54"/>
              </w:numPr>
              <w:tabs>
                <w:tab w:val="left" w:pos="358"/>
                <w:tab w:val="left" w:pos="449"/>
              </w:tabs>
              <w:ind w:left="0" w:firstLine="357"/>
              <w:rPr>
                <w:sz w:val="24"/>
                <w:szCs w:val="24"/>
              </w:rPr>
            </w:pPr>
            <w:r w:rsidRPr="00B0005D">
              <w:rPr>
                <w:sz w:val="24"/>
                <w:szCs w:val="24"/>
              </w:rPr>
              <w:t>виписка з 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54"/>
              </w:numPr>
              <w:ind w:left="0" w:firstLine="357"/>
              <w:rPr>
                <w:sz w:val="24"/>
                <w:szCs w:val="24"/>
                <w:lang w:eastAsia="uk-UA"/>
              </w:rPr>
            </w:pPr>
            <w:r w:rsidRPr="00B0005D">
              <w:rPr>
                <w:sz w:val="24"/>
                <w:szCs w:val="24"/>
              </w:rPr>
              <w:t>повідомлення про відмову у державній реєстрації із зазначенням виключного переліку підстав для відмови</w:t>
            </w:r>
          </w:p>
        </w:tc>
      </w:tr>
      <w:tr w:rsidR="00093A20" w:rsidRPr="00B0005D" w:rsidTr="00603A20">
        <w:tc>
          <w:tcPr>
            <w:tcW w:w="25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15</w:t>
            </w:r>
          </w:p>
        </w:tc>
        <w:tc>
          <w:tcPr>
            <w:tcW w:w="141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33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 xml:space="preserve">Результати надання адміністративної послуги у сфері державної реєстрації (у тому числі виписка з </w:t>
            </w:r>
            <w:r w:rsidRPr="00B0005D">
              <w:rPr>
                <w:sz w:val="24"/>
                <w:szCs w:val="24"/>
                <w:lang w:eastAsia="uk-UA"/>
              </w:rPr>
              <w:t xml:space="preserve">Єдиного державного реєстру юридичних осіб, фізичних осіб – підприємців та громадських формувань) </w:t>
            </w:r>
            <w:r w:rsidRPr="00B0005D">
              <w:rPr>
                <w:sz w:val="24"/>
                <w:szCs w:val="24"/>
              </w:rPr>
              <w:t xml:space="preserve">в </w:t>
            </w:r>
            <w:r w:rsidRPr="00B0005D">
              <w:rPr>
                <w:sz w:val="24"/>
                <w:szCs w:val="24"/>
                <w:lang w:eastAsia="uk-UA"/>
              </w:rPr>
              <w:t>електронній формі</w:t>
            </w:r>
            <w:r w:rsidRPr="00B0005D">
              <w:rPr>
                <w:sz w:val="24"/>
                <w:szCs w:val="24"/>
              </w:rPr>
              <w:t xml:space="preserve"> 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sz w:val="24"/>
                <w:szCs w:val="24"/>
              </w:rPr>
            </w:pPr>
            <w:r w:rsidRPr="00B0005D">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93A20" w:rsidRPr="00B0005D" w:rsidRDefault="00093A20" w:rsidP="00F76235">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jc w:val="right"/>
        <w:rPr>
          <w:rFonts w:ascii="Times New Roman" w:hAnsi="Times New Roman"/>
          <w:sz w:val="24"/>
          <w:szCs w:val="24"/>
        </w:rPr>
      </w:pPr>
    </w:p>
    <w:p w:rsidR="00093A20" w:rsidRPr="00B0005D" w:rsidRDefault="00093A20" w:rsidP="00F76235">
      <w:pPr>
        <w:jc w:val="right"/>
        <w:rPr>
          <w:rFonts w:ascii="Times New Roman" w:hAnsi="Times New Roman"/>
          <w:sz w:val="24"/>
          <w:szCs w:val="24"/>
        </w:rPr>
      </w:pP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pPr>
        <w:rPr>
          <w:rFonts w:ascii="Times New Roman" w:hAnsi="Times New Roman"/>
          <w:sz w:val="28"/>
          <w:szCs w:val="28"/>
        </w:rPr>
        <w:sectPr w:rsidR="00093A20" w:rsidRPr="00B0005D" w:rsidSect="00603A20">
          <w:headerReference w:type="default" r:id="rId36"/>
          <w:pgSz w:w="11906" w:h="16838"/>
          <w:pgMar w:top="1134" w:right="567" w:bottom="1134" w:left="1701" w:header="426" w:footer="708"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6403B4">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Default="00093A20" w:rsidP="00F76235">
      <w:pPr>
        <w:jc w:val="center"/>
        <w:rPr>
          <w:rFonts w:ascii="Times New Roman" w:hAnsi="Times New Roman"/>
          <w:b/>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надання адміністративної послуги:</w:t>
      </w:r>
    </w:p>
    <w:p w:rsidR="00093A20" w:rsidRPr="00B0005D" w:rsidRDefault="00093A20" w:rsidP="00F76235">
      <w:pPr>
        <w:jc w:val="center"/>
        <w:rPr>
          <w:rFonts w:ascii="Times New Roman" w:hAnsi="Times New Roman"/>
          <w:b/>
          <w:color w:val="000000"/>
          <w:u w:val="single"/>
        </w:rPr>
      </w:pPr>
      <w:r w:rsidRPr="00B0005D">
        <w:rPr>
          <w:rFonts w:ascii="Times New Roman" w:hAnsi="Times New Roman"/>
          <w:b/>
          <w:color w:val="000000"/>
          <w:u w:val="single"/>
        </w:rPr>
        <w:t xml:space="preserve">Державна реєстрація створення відокремленого підрозділу юридичної особи (крім громадського формування) </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65"/>
        </w:trPr>
        <w:tc>
          <w:tcPr>
            <w:tcW w:w="3462"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1.Прийом документів</w:t>
            </w:r>
            <w:r w:rsidRPr="00B0005D">
              <w:rPr>
                <w:rFonts w:ascii="Times New Roman" w:hAnsi="Times New Roman"/>
                <w:sz w:val="24"/>
                <w:szCs w:val="24"/>
                <w:lang w:val="ru-RU" w:eastAsia="uk-UA"/>
              </w:rPr>
              <w:t xml:space="preserve"> </w:t>
            </w:r>
            <w:r w:rsidRPr="00B0005D">
              <w:rPr>
                <w:rFonts w:ascii="Times New Roman" w:hAnsi="Times New Roman"/>
                <w:sz w:val="24"/>
                <w:szCs w:val="24"/>
                <w:lang w:eastAsia="uk-UA"/>
              </w:rPr>
              <w:t xml:space="preserve">та видача заявнику опису документів з відміткою про дату </w:t>
            </w:r>
            <w:r w:rsidRPr="00B0005D">
              <w:rPr>
                <w:rFonts w:ascii="Times New Roman" w:hAnsi="Times New Roman"/>
                <w:color w:val="000000"/>
                <w:sz w:val="24"/>
                <w:szCs w:val="24"/>
                <w:shd w:val="clear" w:color="auto" w:fill="FFFFFF"/>
              </w:rPr>
              <w:t>отримання</w:t>
            </w:r>
            <w:r w:rsidRPr="00B0005D">
              <w:rPr>
                <w:rFonts w:ascii="Times New Roman" w:hAnsi="Times New Roman"/>
                <w:color w:val="000000"/>
                <w:sz w:val="24"/>
                <w:szCs w:val="24"/>
                <w:shd w:val="clear" w:color="auto" w:fill="FFFFFF"/>
                <w:lang w:val="ru-RU"/>
              </w:rPr>
              <w:t xml:space="preserve"> </w:t>
            </w:r>
            <w:r w:rsidRPr="00B0005D">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pPr>
        <w:rPr>
          <w:rFonts w:ascii="Times New Roman" w:hAnsi="Times New Roman"/>
          <w:sz w:val="28"/>
          <w:szCs w:val="28"/>
        </w:rPr>
        <w:sectPr w:rsidR="00093A20" w:rsidRPr="00B0005D" w:rsidSect="00603A20">
          <w:pgSz w:w="11906" w:h="16838"/>
          <w:pgMar w:top="1134" w:right="567" w:bottom="1134" w:left="1701" w:header="708" w:footer="708" w:gutter="0"/>
          <w:pgNumType w:start="1"/>
          <w:cols w:space="708"/>
          <w:titlePg/>
          <w:docGrid w:linePitch="381"/>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jc w:val="center"/>
        <w:rPr>
          <w:rFonts w:ascii="Times New Roman" w:hAnsi="Times New Roman"/>
          <w:b/>
          <w:sz w:val="24"/>
          <w:szCs w:val="24"/>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ІНФОРМАЦІЙНА КАРТКА </w:t>
      </w:r>
    </w:p>
    <w:p w:rsidR="00093A20" w:rsidRPr="00B0005D" w:rsidRDefault="00093A20" w:rsidP="00F76235">
      <w:pPr>
        <w:tabs>
          <w:tab w:val="left" w:pos="3969"/>
        </w:tabs>
        <w:jc w:val="center"/>
        <w:rPr>
          <w:rFonts w:ascii="Times New Roman" w:hAnsi="Times New Roman"/>
          <w:b/>
          <w:lang w:eastAsia="uk-UA"/>
        </w:rPr>
      </w:pPr>
      <w:r w:rsidRPr="00B0005D">
        <w:rPr>
          <w:rFonts w:ascii="Times New Roman" w:hAnsi="Times New Roman"/>
          <w:b/>
          <w:lang w:eastAsia="uk-UA"/>
        </w:rPr>
        <w:t>адміністративної послуги з державної реєстрації внесення змін до відомостей про відокремлений підрозділ юридичної особи (крім громадського формування)</w:t>
      </w:r>
    </w:p>
    <w:p w:rsidR="00093A20" w:rsidRPr="00B0005D" w:rsidRDefault="00093A20" w:rsidP="00F76235">
      <w:pPr>
        <w:jc w:val="center"/>
        <w:rPr>
          <w:rFonts w:ascii="Times New Roman" w:hAnsi="Times New Roman"/>
          <w:sz w:val="20"/>
          <w:lang w:eastAsia="uk-UA"/>
        </w:rPr>
      </w:pP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sz w:val="20"/>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60"/>
        <w:gridCol w:w="3017"/>
        <w:gridCol w:w="6533"/>
      </w:tblGrid>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37"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38"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55"/>
              </w:numPr>
              <w:ind w:left="0" w:firstLine="357"/>
              <w:rPr>
                <w:rFonts w:eastAsia="Batang"/>
                <w:b/>
                <w:sz w:val="24"/>
                <w:szCs w:val="24"/>
                <w:lang w:eastAsia="ko-KR"/>
              </w:rPr>
            </w:pPr>
            <w:r w:rsidRPr="00B0005D">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0005D">
              <w:rPr>
                <w:bCs/>
                <w:sz w:val="24"/>
                <w:szCs w:val="24"/>
              </w:rPr>
              <w:t>1500/29630</w:t>
            </w:r>
            <w:r w:rsidRPr="00B0005D">
              <w:rPr>
                <w:sz w:val="24"/>
                <w:szCs w:val="24"/>
                <w:lang w:eastAsia="uk-UA"/>
              </w:rPr>
              <w:t>;</w:t>
            </w:r>
            <w:r w:rsidRPr="00B0005D">
              <w:rPr>
                <w:bCs/>
                <w:sz w:val="24"/>
                <w:szCs w:val="24"/>
              </w:rPr>
              <w:t xml:space="preserve"> </w:t>
            </w:r>
          </w:p>
          <w:p w:rsidR="00093A20" w:rsidRPr="00B0005D" w:rsidRDefault="00093A20" w:rsidP="00F76235">
            <w:pPr>
              <w:pStyle w:val="ListParagraph"/>
              <w:numPr>
                <w:ilvl w:val="0"/>
                <w:numId w:val="55"/>
              </w:numPr>
              <w:tabs>
                <w:tab w:val="left" w:pos="0"/>
              </w:tabs>
              <w:ind w:left="0" w:firstLine="357"/>
              <w:rPr>
                <w:sz w:val="24"/>
                <w:szCs w:val="24"/>
                <w:lang w:eastAsia="uk-UA"/>
              </w:rPr>
            </w:pPr>
            <w:r w:rsidRPr="00B000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F76235">
            <w:pPr>
              <w:pStyle w:val="ListParagraph"/>
              <w:numPr>
                <w:ilvl w:val="0"/>
                <w:numId w:val="55"/>
              </w:numPr>
              <w:tabs>
                <w:tab w:val="left" w:pos="0"/>
              </w:tabs>
              <w:ind w:left="0" w:firstLine="357"/>
              <w:rPr>
                <w:sz w:val="24"/>
                <w:szCs w:val="24"/>
                <w:lang w:eastAsia="uk-UA"/>
              </w:rPr>
            </w:pPr>
            <w:r w:rsidRPr="00B0005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w:t>
            </w:r>
            <w:r>
              <w:rPr>
                <w:sz w:val="24"/>
                <w:szCs w:val="24"/>
                <w:lang w:eastAsia="uk-UA"/>
              </w:rPr>
              <w:t xml:space="preserve"> </w:t>
            </w:r>
            <w:r w:rsidRPr="00B0005D">
              <w:rPr>
                <w:sz w:val="24"/>
                <w:szCs w:val="24"/>
                <w:lang w:eastAsia="uk-UA"/>
              </w:rPr>
              <w:t>№ 427/28557;</w:t>
            </w:r>
          </w:p>
          <w:p w:rsidR="00093A20" w:rsidRPr="00B0005D" w:rsidRDefault="00093A20" w:rsidP="00603A20">
            <w:pPr>
              <w:pStyle w:val="ListParagraph"/>
              <w:numPr>
                <w:ilvl w:val="0"/>
                <w:numId w:val="55"/>
              </w:numPr>
              <w:tabs>
                <w:tab w:val="left" w:pos="0"/>
              </w:tabs>
              <w:ind w:left="0" w:firstLine="357"/>
              <w:rPr>
                <w:sz w:val="24"/>
                <w:szCs w:val="24"/>
                <w:lang w:eastAsia="uk-UA"/>
              </w:rPr>
            </w:pPr>
            <w:r w:rsidRPr="00B0005D">
              <w:rPr>
                <w:sz w:val="24"/>
                <w:szCs w:val="24"/>
                <w:lang w:eastAsia="uk-UA"/>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w:t>
            </w:r>
            <w:r>
              <w:rPr>
                <w:sz w:val="24"/>
                <w:szCs w:val="24"/>
                <w:lang w:eastAsia="uk-UA"/>
              </w:rPr>
              <w:t xml:space="preserve"> </w:t>
            </w:r>
            <w:r w:rsidRPr="00B0005D">
              <w:rPr>
                <w:sz w:val="24"/>
                <w:szCs w:val="24"/>
                <w:lang w:eastAsia="uk-UA"/>
              </w:rPr>
              <w:t>№ 367/20680</w:t>
            </w:r>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rPr>
              <w:t>Звернення уповноваженого представника  юридичної особи (далі – заявник)</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23"/>
              <w:rPr>
                <w:sz w:val="24"/>
                <w:szCs w:val="24"/>
              </w:rPr>
            </w:pPr>
            <w:r w:rsidRPr="00B0005D">
              <w:rPr>
                <w:sz w:val="24"/>
                <w:szCs w:val="24"/>
              </w:rPr>
              <w:t xml:space="preserve">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w:t>
            </w:r>
            <w:r w:rsidRPr="00B0005D">
              <w:rPr>
                <w:sz w:val="24"/>
                <w:szCs w:val="24"/>
              </w:rPr>
              <w:br/>
              <w:t>осіб – підприємців та громадських формувань</w:t>
            </w:r>
            <w:r w:rsidRPr="00B0005D">
              <w:rPr>
                <w:sz w:val="24"/>
                <w:szCs w:val="24"/>
                <w:lang w:eastAsia="uk-UA"/>
              </w:rPr>
              <w:t>.</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rPr>
              <w:t xml:space="preserve">2. В </w:t>
            </w:r>
            <w:r w:rsidRPr="00B0005D">
              <w:rPr>
                <w:rFonts w:ascii="Times New Roman" w:hAnsi="Times New Roman"/>
                <w:sz w:val="24"/>
                <w:szCs w:val="24"/>
                <w:lang w:eastAsia="uk-UA"/>
              </w:rPr>
              <w:t>електронній формі д</w:t>
            </w:r>
            <w:r w:rsidRPr="00B0005D">
              <w:rPr>
                <w:rFonts w:ascii="Times New Roman" w:hAnsi="Times New Roman"/>
                <w:sz w:val="24"/>
                <w:szCs w:val="24"/>
              </w:rPr>
              <w:t>окументи</w:t>
            </w:r>
            <w:r w:rsidRPr="00B0005D">
              <w:rPr>
                <w:rFonts w:ascii="Times New Roman" w:hAnsi="Times New Roman"/>
                <w:sz w:val="24"/>
                <w:szCs w:val="24"/>
                <w:lang w:eastAsia="uk-UA"/>
              </w:rPr>
              <w:t xml:space="preserve"> подаються </w:t>
            </w:r>
            <w:r w:rsidRPr="00B0005D">
              <w:rPr>
                <w:rFonts w:ascii="Times New Roman" w:hAnsi="Times New Roman"/>
                <w:sz w:val="24"/>
                <w:szCs w:val="24"/>
              </w:rPr>
              <w:t>через портал електронних сервісів</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23"/>
              <w:rPr>
                <w:rFonts w:ascii="Times New Roman" w:hAnsi="Times New Roman"/>
                <w:sz w:val="24"/>
                <w:szCs w:val="24"/>
                <w:lang w:eastAsia="uk-UA"/>
              </w:rPr>
            </w:pPr>
            <w:r w:rsidRPr="00B0005D">
              <w:rPr>
                <w:rFonts w:ascii="Times New Roman" w:hAnsi="Times New Roman"/>
                <w:sz w:val="24"/>
                <w:szCs w:val="24"/>
              </w:rPr>
              <w:t>Безоплатно</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56"/>
              </w:numPr>
              <w:tabs>
                <w:tab w:val="left" w:pos="-67"/>
              </w:tabs>
              <w:ind w:left="0" w:firstLine="357"/>
              <w:rPr>
                <w:sz w:val="24"/>
                <w:szCs w:val="24"/>
                <w:lang w:eastAsia="uk-UA"/>
              </w:rPr>
            </w:pPr>
            <w:r w:rsidRPr="00B0005D">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F76235">
            <w:pPr>
              <w:pStyle w:val="ListParagraph"/>
              <w:numPr>
                <w:ilvl w:val="0"/>
                <w:numId w:val="56"/>
              </w:numPr>
              <w:tabs>
                <w:tab w:val="left" w:pos="-67"/>
              </w:tabs>
              <w:ind w:left="0" w:firstLine="357"/>
              <w:rPr>
                <w:sz w:val="24"/>
                <w:szCs w:val="24"/>
                <w:lang w:eastAsia="uk-UA"/>
              </w:rPr>
            </w:pPr>
            <w:r w:rsidRPr="00B0005D">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56"/>
              </w:numPr>
              <w:tabs>
                <w:tab w:val="left" w:pos="-67"/>
              </w:tabs>
              <w:ind w:left="0" w:firstLine="357"/>
              <w:rPr>
                <w:sz w:val="24"/>
                <w:szCs w:val="24"/>
                <w:lang w:eastAsia="uk-UA"/>
              </w:rPr>
            </w:pPr>
            <w:r w:rsidRPr="00B000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56"/>
              </w:numPr>
              <w:tabs>
                <w:tab w:val="left" w:pos="-67"/>
              </w:tabs>
              <w:ind w:left="0" w:firstLine="357"/>
              <w:rPr>
                <w:sz w:val="24"/>
                <w:szCs w:val="24"/>
                <w:lang w:eastAsia="uk-UA"/>
              </w:rPr>
            </w:pPr>
            <w:r w:rsidRPr="00B0005D">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56"/>
              </w:numPr>
              <w:tabs>
                <w:tab w:val="left" w:pos="-67"/>
              </w:tabs>
              <w:ind w:left="0" w:firstLine="357"/>
              <w:rPr>
                <w:sz w:val="24"/>
                <w:szCs w:val="24"/>
                <w:lang w:eastAsia="uk-UA"/>
              </w:rPr>
            </w:pPr>
            <w:r w:rsidRPr="00B0005D">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56"/>
              </w:numPr>
              <w:tabs>
                <w:tab w:val="left" w:pos="-67"/>
              </w:tabs>
              <w:ind w:left="0" w:firstLine="357"/>
              <w:rPr>
                <w:sz w:val="24"/>
                <w:szCs w:val="24"/>
                <w:lang w:eastAsia="uk-UA"/>
              </w:rPr>
            </w:pPr>
            <w:r w:rsidRPr="00B0005D">
              <w:rPr>
                <w:sz w:val="24"/>
                <w:szCs w:val="24"/>
                <w:lang w:eastAsia="uk-UA"/>
              </w:rPr>
              <w:t>подання документів з порушенням встановленого законодавством строку для їх подання</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державній реєстрації</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57"/>
              </w:numPr>
              <w:tabs>
                <w:tab w:val="left" w:pos="678"/>
              </w:tabs>
              <w:ind w:left="0" w:firstLine="357"/>
              <w:rPr>
                <w:sz w:val="24"/>
                <w:szCs w:val="24"/>
                <w:lang w:eastAsia="uk-UA"/>
              </w:rPr>
            </w:pPr>
            <w:r w:rsidRPr="00B0005D">
              <w:rPr>
                <w:sz w:val="24"/>
                <w:szCs w:val="24"/>
                <w:lang w:eastAsia="uk-UA"/>
              </w:rPr>
              <w:t>документи подано особою, яка не має на це повноважень;</w:t>
            </w:r>
          </w:p>
          <w:p w:rsidR="00093A20" w:rsidRPr="00B0005D" w:rsidRDefault="00093A20" w:rsidP="00F76235">
            <w:pPr>
              <w:pStyle w:val="ListParagraph"/>
              <w:numPr>
                <w:ilvl w:val="0"/>
                <w:numId w:val="57"/>
              </w:numPr>
              <w:tabs>
                <w:tab w:val="left" w:pos="678"/>
              </w:tabs>
              <w:ind w:left="0" w:firstLine="357"/>
              <w:rPr>
                <w:sz w:val="24"/>
                <w:szCs w:val="24"/>
                <w:lang w:eastAsia="uk-UA"/>
              </w:rPr>
            </w:pPr>
            <w:r w:rsidRPr="00B0005D">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093A20" w:rsidRPr="00B0005D" w:rsidRDefault="00093A20" w:rsidP="00F76235">
            <w:pPr>
              <w:pStyle w:val="ListParagraph"/>
              <w:numPr>
                <w:ilvl w:val="0"/>
                <w:numId w:val="57"/>
              </w:numPr>
              <w:tabs>
                <w:tab w:val="left" w:pos="678"/>
              </w:tabs>
              <w:ind w:left="0" w:firstLine="357"/>
              <w:rPr>
                <w:sz w:val="24"/>
                <w:szCs w:val="24"/>
                <w:lang w:eastAsia="uk-UA"/>
              </w:rPr>
            </w:pPr>
            <w:r w:rsidRPr="00B0005D">
              <w:rPr>
                <w:sz w:val="24"/>
                <w:szCs w:val="24"/>
                <w:lang w:eastAsia="uk-UA"/>
              </w:rPr>
              <w:t>не усунуто підстави для зупинення розгляду документів протягом встановленого строку;</w:t>
            </w:r>
          </w:p>
          <w:p w:rsidR="00093A20" w:rsidRPr="00B0005D" w:rsidRDefault="00093A20" w:rsidP="00F76235">
            <w:pPr>
              <w:pStyle w:val="ListParagraph"/>
              <w:numPr>
                <w:ilvl w:val="0"/>
                <w:numId w:val="57"/>
              </w:numPr>
              <w:tabs>
                <w:tab w:val="left" w:pos="678"/>
              </w:tabs>
              <w:ind w:left="0" w:firstLine="357"/>
              <w:rPr>
                <w:sz w:val="24"/>
                <w:szCs w:val="24"/>
                <w:lang w:eastAsia="uk-UA"/>
              </w:rPr>
            </w:pPr>
            <w:r w:rsidRPr="00B0005D">
              <w:rPr>
                <w:sz w:val="24"/>
                <w:szCs w:val="24"/>
                <w:lang w:eastAsia="uk-UA"/>
              </w:rPr>
              <w:t>документи суперечать вимогам Конституції та законів України;</w:t>
            </w:r>
          </w:p>
          <w:p w:rsidR="00093A20" w:rsidRPr="00B0005D" w:rsidRDefault="00093A20" w:rsidP="00F76235">
            <w:pPr>
              <w:pStyle w:val="ListParagraph"/>
              <w:numPr>
                <w:ilvl w:val="0"/>
                <w:numId w:val="57"/>
              </w:numPr>
              <w:tabs>
                <w:tab w:val="left" w:pos="678"/>
              </w:tabs>
              <w:ind w:left="0" w:firstLine="357"/>
              <w:rPr>
                <w:sz w:val="24"/>
                <w:szCs w:val="24"/>
                <w:lang w:eastAsia="uk-UA"/>
              </w:rPr>
            </w:pPr>
            <w:r w:rsidRPr="00B0005D">
              <w:rPr>
                <w:sz w:val="24"/>
                <w:szCs w:val="24"/>
                <w:lang w:eastAsia="uk-UA"/>
              </w:rPr>
              <w:t>невідповідність найменування вимогам закону</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58"/>
              </w:numPr>
              <w:tabs>
                <w:tab w:val="left" w:pos="678"/>
              </w:tabs>
              <w:ind w:left="0" w:firstLine="357"/>
              <w:rPr>
                <w:sz w:val="24"/>
                <w:szCs w:val="24"/>
                <w:lang w:eastAsia="uk-UA"/>
              </w:rPr>
            </w:pPr>
            <w:r w:rsidRPr="00B0005D">
              <w:rPr>
                <w:sz w:val="24"/>
                <w:szCs w:val="24"/>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58"/>
              </w:numPr>
              <w:tabs>
                <w:tab w:val="left" w:pos="678"/>
              </w:tabs>
              <w:ind w:left="0" w:firstLine="357"/>
              <w:rPr>
                <w:sz w:val="24"/>
                <w:szCs w:val="24"/>
                <w:lang w:eastAsia="uk-UA"/>
              </w:rPr>
            </w:pPr>
            <w:r w:rsidRPr="00B0005D">
              <w:rPr>
                <w:sz w:val="24"/>
                <w:szCs w:val="24"/>
                <w:lang w:eastAsia="uk-UA"/>
              </w:rPr>
              <w:t>виписка з Єдиного державного реєстру юридичних осіб, фізичних осіб – підприємців та громадських формувань– у разі внесення змін до відомостей, що відображаються у виписці;</w:t>
            </w:r>
          </w:p>
          <w:p w:rsidR="00093A20" w:rsidRPr="00B0005D" w:rsidRDefault="00093A20" w:rsidP="00F76235">
            <w:pPr>
              <w:pStyle w:val="ListParagraph"/>
              <w:numPr>
                <w:ilvl w:val="0"/>
                <w:numId w:val="58"/>
              </w:numPr>
              <w:tabs>
                <w:tab w:val="left" w:pos="678"/>
              </w:tabs>
              <w:ind w:left="0" w:firstLine="357"/>
              <w:rPr>
                <w:lang w:eastAsia="uk-UA"/>
              </w:rPr>
            </w:pPr>
            <w:r w:rsidRPr="00B0005D">
              <w:rPr>
                <w:sz w:val="24"/>
                <w:szCs w:val="24"/>
                <w:lang w:eastAsia="uk-UA"/>
              </w:rPr>
              <w:t xml:space="preserve">повідомлення про відмову у державній реєстрації із зазначенням виключного переліку підстав для відмови </w:t>
            </w:r>
          </w:p>
        </w:tc>
      </w:tr>
      <w:tr w:rsidR="00093A20" w:rsidRPr="00B0005D" w:rsidTr="00F76235">
        <w:tc>
          <w:tcPr>
            <w:tcW w:w="167"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15</w:t>
            </w:r>
          </w:p>
        </w:tc>
        <w:tc>
          <w:tcPr>
            <w:tcW w:w="153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303"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 xml:space="preserve">Результати надання адміністративної послуги у сфері державної реєстрації (у тому числі виписка з </w:t>
            </w:r>
            <w:r w:rsidRPr="00B0005D">
              <w:rPr>
                <w:sz w:val="24"/>
                <w:szCs w:val="24"/>
                <w:lang w:eastAsia="uk-UA"/>
              </w:rPr>
              <w:t xml:space="preserve">Єдиного державного реєстру юридичних осіб, фізичних осіб – підприємців та громадських формувань) в електронній формі </w:t>
            </w:r>
            <w:r w:rsidRPr="00B0005D">
              <w:rPr>
                <w:sz w:val="24"/>
                <w:szCs w:val="24"/>
              </w:rPr>
              <w:t>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sz w:val="24"/>
                <w:szCs w:val="24"/>
              </w:rPr>
            </w:pPr>
            <w:r w:rsidRPr="00B0005D">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93A20" w:rsidRPr="00B0005D" w:rsidRDefault="00093A20" w:rsidP="00F76235">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jc w:val="right"/>
        <w:rPr>
          <w:rFonts w:ascii="Times New Roman" w:hAnsi="Times New Roman"/>
          <w:sz w:val="24"/>
          <w:szCs w:val="24"/>
        </w:rPr>
      </w:pPr>
    </w:p>
    <w:p w:rsidR="00093A20" w:rsidRPr="00B0005D" w:rsidRDefault="00093A20" w:rsidP="00F76235">
      <w:pPr>
        <w:jc w:val="right"/>
        <w:rPr>
          <w:rFonts w:ascii="Times New Roman" w:hAnsi="Times New Roman"/>
          <w:sz w:val="24"/>
          <w:szCs w:val="24"/>
        </w:rPr>
      </w:pP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sz w:val="20"/>
        </w:rPr>
      </w:pPr>
    </w:p>
    <w:p w:rsidR="00093A20" w:rsidRPr="00B0005D" w:rsidRDefault="00093A20" w:rsidP="00F76235">
      <w:pPr>
        <w:rPr>
          <w:rFonts w:ascii="Times New Roman" w:hAnsi="Times New Roman"/>
          <w:sz w:val="20"/>
        </w:rPr>
      </w:pPr>
    </w:p>
    <w:p w:rsidR="00093A20" w:rsidRPr="00B0005D" w:rsidRDefault="00093A20">
      <w:pPr>
        <w:rPr>
          <w:rFonts w:ascii="Times New Roman" w:hAnsi="Times New Roman"/>
          <w:sz w:val="28"/>
          <w:szCs w:val="28"/>
        </w:rPr>
        <w:sectPr w:rsidR="00093A20" w:rsidRPr="00B0005D" w:rsidSect="00603A20">
          <w:headerReference w:type="default" r:id="rId39"/>
          <w:pgSz w:w="11906" w:h="16838"/>
          <w:pgMar w:top="1134" w:right="567" w:bottom="1134" w:left="1701" w:header="426" w:footer="708"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6403B4">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надання адміністративної послуги:</w:t>
      </w:r>
    </w:p>
    <w:p w:rsidR="00093A20" w:rsidRPr="00B0005D" w:rsidRDefault="00093A20" w:rsidP="00F76235">
      <w:pPr>
        <w:jc w:val="center"/>
        <w:rPr>
          <w:rFonts w:ascii="Times New Roman" w:hAnsi="Times New Roman"/>
          <w:b/>
          <w:color w:val="000000"/>
          <w:u w:val="single"/>
        </w:rPr>
      </w:pPr>
      <w:r w:rsidRPr="00B0005D">
        <w:rPr>
          <w:rFonts w:ascii="Times New Roman" w:hAnsi="Times New Roman"/>
          <w:b/>
          <w:color w:val="000000"/>
          <w:u w:val="single"/>
        </w:rPr>
        <w:t xml:space="preserve">Державна реєстрація внесення змін до відомостей про відокремлений підрозділ юридичної особи (крім громадського формування) </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65"/>
        </w:trPr>
        <w:tc>
          <w:tcPr>
            <w:tcW w:w="3462"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1.Прийом документів</w:t>
            </w:r>
            <w:r w:rsidRPr="00B0005D">
              <w:rPr>
                <w:rFonts w:ascii="Times New Roman" w:hAnsi="Times New Roman"/>
                <w:sz w:val="24"/>
                <w:szCs w:val="24"/>
                <w:lang w:val="ru-RU" w:eastAsia="uk-UA"/>
              </w:rPr>
              <w:t xml:space="preserve"> </w:t>
            </w:r>
            <w:r w:rsidRPr="00B0005D">
              <w:rPr>
                <w:rFonts w:ascii="Times New Roman" w:hAnsi="Times New Roman"/>
                <w:sz w:val="24"/>
                <w:szCs w:val="24"/>
                <w:lang w:eastAsia="uk-UA"/>
              </w:rPr>
              <w:t xml:space="preserve">та видача заявнику опису документів з відміткою про дату </w:t>
            </w:r>
            <w:r w:rsidRPr="00B0005D">
              <w:rPr>
                <w:rFonts w:ascii="Times New Roman" w:hAnsi="Times New Roman"/>
                <w:color w:val="000000"/>
                <w:sz w:val="24"/>
                <w:szCs w:val="24"/>
                <w:shd w:val="clear" w:color="auto" w:fill="FFFFFF"/>
              </w:rPr>
              <w:t>отримання</w:t>
            </w:r>
            <w:r w:rsidRPr="00B0005D">
              <w:rPr>
                <w:rFonts w:ascii="Times New Roman" w:hAnsi="Times New Roman"/>
                <w:color w:val="000000"/>
                <w:sz w:val="24"/>
                <w:szCs w:val="24"/>
                <w:shd w:val="clear" w:color="auto" w:fill="FFFFFF"/>
                <w:lang w:val="ru-RU"/>
              </w:rPr>
              <w:t xml:space="preserve"> </w:t>
            </w:r>
            <w:r w:rsidRPr="00B0005D">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pPr>
        <w:rPr>
          <w:rFonts w:ascii="Times New Roman" w:hAnsi="Times New Roman"/>
          <w:sz w:val="28"/>
          <w:szCs w:val="28"/>
        </w:rPr>
        <w:sectPr w:rsidR="00093A20" w:rsidRPr="00B0005D" w:rsidSect="00603A20">
          <w:pgSz w:w="11906" w:h="16838"/>
          <w:pgMar w:top="1134" w:right="567" w:bottom="1134" w:left="1701" w:header="708" w:footer="708" w:gutter="0"/>
          <w:pgNumType w:start="1"/>
          <w:cols w:space="708"/>
          <w:titlePg/>
          <w:docGrid w:linePitch="381"/>
        </w:sectPr>
      </w:pPr>
    </w:p>
    <w:p w:rsidR="00093A20" w:rsidRPr="00603A20" w:rsidRDefault="00093A20" w:rsidP="00F76235">
      <w:pPr>
        <w:spacing w:line="360" w:lineRule="auto"/>
        <w:ind w:left="5897"/>
        <w:rPr>
          <w:rFonts w:ascii="Times New Roman" w:hAnsi="Times New Roman"/>
          <w:lang w:eastAsia="uk-UA"/>
        </w:rPr>
      </w:pPr>
      <w:r w:rsidRPr="00603A20">
        <w:rPr>
          <w:rFonts w:ascii="Times New Roman" w:hAnsi="Times New Roman"/>
          <w:lang w:eastAsia="uk-UA"/>
        </w:rPr>
        <w:t>ЗАТВЕРДЖЕНО</w:t>
      </w:r>
    </w:p>
    <w:p w:rsidR="00093A20" w:rsidRPr="00603A20" w:rsidRDefault="00093A20" w:rsidP="00F76235">
      <w:pPr>
        <w:ind w:left="5897"/>
        <w:rPr>
          <w:rFonts w:ascii="Times New Roman" w:hAnsi="Times New Roman"/>
          <w:lang w:eastAsia="uk-UA"/>
        </w:rPr>
      </w:pPr>
      <w:r w:rsidRPr="00603A20">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603A20" w:rsidRDefault="00093A20" w:rsidP="00F76235">
      <w:pPr>
        <w:jc w:val="center"/>
        <w:rPr>
          <w:rFonts w:ascii="Times New Roman" w:hAnsi="Times New Roman"/>
          <w:b/>
          <w:sz w:val="24"/>
          <w:szCs w:val="24"/>
          <w:lang w:eastAsia="uk-UA"/>
        </w:rPr>
      </w:pPr>
    </w:p>
    <w:p w:rsidR="00093A20" w:rsidRPr="00603A20" w:rsidRDefault="00093A20" w:rsidP="00F76235">
      <w:pPr>
        <w:jc w:val="center"/>
        <w:rPr>
          <w:rFonts w:ascii="Times New Roman" w:hAnsi="Times New Roman"/>
          <w:b/>
          <w:lang w:eastAsia="uk-UA"/>
        </w:rPr>
      </w:pPr>
      <w:r w:rsidRPr="00603A20">
        <w:rPr>
          <w:rFonts w:ascii="Times New Roman" w:hAnsi="Times New Roman"/>
          <w:b/>
          <w:lang w:eastAsia="uk-UA"/>
        </w:rPr>
        <w:t xml:space="preserve">ІНФОРМАЦІЙНА КАРТКА </w:t>
      </w:r>
    </w:p>
    <w:p w:rsidR="00093A20" w:rsidRPr="00603A20" w:rsidRDefault="00093A20" w:rsidP="00F76235">
      <w:pPr>
        <w:tabs>
          <w:tab w:val="left" w:pos="3969"/>
        </w:tabs>
        <w:jc w:val="center"/>
        <w:rPr>
          <w:rFonts w:ascii="Times New Roman" w:hAnsi="Times New Roman"/>
          <w:b/>
          <w:lang w:eastAsia="uk-UA"/>
        </w:rPr>
      </w:pPr>
      <w:r w:rsidRPr="00603A20">
        <w:rPr>
          <w:rFonts w:ascii="Times New Roman" w:hAnsi="Times New Roman"/>
          <w:b/>
          <w:lang w:eastAsia="uk-UA"/>
        </w:rPr>
        <w:t>адміністративної послуги з державної реєстрації припинення відокремленого підрозділу юридичної особи (крім громадського формування)</w:t>
      </w:r>
    </w:p>
    <w:p w:rsidR="00093A20" w:rsidRPr="00603A20" w:rsidRDefault="00093A20" w:rsidP="00F76235">
      <w:pPr>
        <w:jc w:val="center"/>
        <w:rPr>
          <w:rFonts w:ascii="Times New Roman" w:hAnsi="Times New Roman"/>
          <w:b/>
          <w:u w:val="single"/>
          <w:lang w:eastAsia="uk-UA"/>
        </w:rPr>
      </w:pPr>
    </w:p>
    <w:p w:rsidR="00093A20" w:rsidRPr="00603A20" w:rsidRDefault="00093A20" w:rsidP="00F76235">
      <w:pPr>
        <w:jc w:val="center"/>
        <w:rPr>
          <w:rFonts w:ascii="Times New Roman" w:hAnsi="Times New Roman"/>
          <w:b/>
          <w:u w:val="single"/>
          <w:lang w:eastAsia="uk-UA"/>
        </w:rPr>
      </w:pPr>
      <w:r w:rsidRPr="00603A20">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603A20" w:rsidRDefault="00093A20" w:rsidP="00F76235">
      <w:pPr>
        <w:jc w:val="center"/>
        <w:rPr>
          <w:rFonts w:ascii="Times New Roman" w:hAnsi="Times New Roman"/>
          <w:sz w:val="20"/>
          <w:lang w:eastAsia="uk-UA"/>
        </w:rPr>
      </w:pPr>
      <w:r w:rsidRPr="00603A20">
        <w:rPr>
          <w:rFonts w:ascii="Times New Roman" w:hAnsi="Times New Roman"/>
          <w:sz w:val="20"/>
          <w:lang w:eastAsia="uk-UA"/>
        </w:rPr>
        <w:t>(найменування суб’єкта надання адміністративної послуги та/або центру надання адміністративних послуг)</w:t>
      </w:r>
    </w:p>
    <w:p w:rsidR="00093A20" w:rsidRPr="00603A20" w:rsidRDefault="00093A20" w:rsidP="00F76235">
      <w:pPr>
        <w:jc w:val="center"/>
        <w:rPr>
          <w:rFonts w:ascii="Times New Roman" w:hAnsi="Times New Roman"/>
          <w:sz w:val="20"/>
          <w:lang w:eastAsia="uk-UA"/>
        </w:rPr>
      </w:pPr>
    </w:p>
    <w:tbl>
      <w:tblPr>
        <w:tblW w:w="5152"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9"/>
        <w:gridCol w:w="2914"/>
        <w:gridCol w:w="6652"/>
      </w:tblGrid>
      <w:tr w:rsidR="00093A20" w:rsidRPr="00603A20"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b/>
                <w:sz w:val="24"/>
                <w:szCs w:val="24"/>
                <w:lang w:eastAsia="uk-UA"/>
              </w:rPr>
            </w:pPr>
            <w:r w:rsidRPr="00603A20">
              <w:rPr>
                <w:rFonts w:ascii="Times New Roman" w:hAnsi="Times New Roman"/>
                <w:b/>
                <w:sz w:val="24"/>
                <w:szCs w:val="24"/>
                <w:lang w:eastAsia="uk-UA"/>
              </w:rPr>
              <w:t xml:space="preserve">Інформація про суб’єкта надання адміністративної послуги </w:t>
            </w:r>
          </w:p>
          <w:p w:rsidR="00093A20" w:rsidRPr="00603A20" w:rsidRDefault="00093A20" w:rsidP="00F76235">
            <w:pPr>
              <w:jc w:val="center"/>
              <w:rPr>
                <w:rFonts w:ascii="Times New Roman" w:hAnsi="Times New Roman"/>
                <w:b/>
                <w:sz w:val="24"/>
                <w:szCs w:val="24"/>
                <w:lang w:eastAsia="uk-UA"/>
              </w:rPr>
            </w:pPr>
            <w:r w:rsidRPr="00603A20">
              <w:rPr>
                <w:rFonts w:ascii="Times New Roman" w:hAnsi="Times New Roman"/>
                <w:b/>
                <w:sz w:val="24"/>
                <w:szCs w:val="24"/>
                <w:lang w:eastAsia="uk-UA"/>
              </w:rPr>
              <w:t>та/або центру надання адміністративних послуг</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 xml:space="preserve">Місцезнаходження </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603A20">
              <w:rPr>
                <w:rFonts w:ascii="Times New Roman" w:hAnsi="Times New Roman"/>
                <w:sz w:val="24"/>
                <w:szCs w:val="24"/>
                <w:lang w:eastAsia="uk-UA"/>
              </w:rPr>
              <w:t xml:space="preserve"> бульвар Свободи, 1 м. Ромни Сумська обл.., 42000;</w:t>
            </w:r>
          </w:p>
          <w:p w:rsidR="00093A20" w:rsidRPr="00603A20" w:rsidRDefault="00093A20" w:rsidP="00F76235">
            <w:pPr>
              <w:ind w:firstLine="151"/>
              <w:rPr>
                <w:rFonts w:ascii="Times New Roman" w:hAnsi="Times New Roman"/>
                <w:b/>
                <w:sz w:val="24"/>
                <w:szCs w:val="24"/>
                <w:lang w:eastAsia="uk-UA"/>
              </w:rPr>
            </w:pPr>
            <w:r w:rsidRPr="00603A20">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603A20">
              <w:rPr>
                <w:rFonts w:ascii="Times New Roman" w:hAnsi="Times New Roman"/>
                <w:sz w:val="24"/>
                <w:szCs w:val="24"/>
                <w:lang w:eastAsia="uk-UA"/>
              </w:rPr>
              <w:t>бульвар Свободи, 1 м. Ромни Сумська обл.., 42000;</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2</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 xml:space="preserve">Інформація щодо режиму роботи </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151"/>
              <w:rPr>
                <w:rFonts w:ascii="Times New Roman" w:hAnsi="Times New Roman"/>
                <w:b/>
                <w:sz w:val="24"/>
                <w:szCs w:val="24"/>
                <w:lang w:eastAsia="uk-UA"/>
              </w:rPr>
            </w:pPr>
            <w:r w:rsidRPr="00603A20">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понеділок – з 8-00 до 17-15          четвер      – з 8-00 до 17-15</w:t>
            </w:r>
          </w:p>
          <w:p w:rsidR="00093A20" w:rsidRPr="00603A20" w:rsidRDefault="00093A20" w:rsidP="00F76235">
            <w:pPr>
              <w:tabs>
                <w:tab w:val="left" w:pos="1453"/>
              </w:tabs>
              <w:ind w:firstLine="151"/>
              <w:rPr>
                <w:rFonts w:ascii="Times New Roman" w:hAnsi="Times New Roman"/>
                <w:sz w:val="24"/>
                <w:szCs w:val="24"/>
                <w:lang w:eastAsia="uk-UA"/>
              </w:rPr>
            </w:pPr>
            <w:r w:rsidRPr="00603A20">
              <w:rPr>
                <w:rFonts w:ascii="Times New Roman" w:hAnsi="Times New Roman"/>
                <w:sz w:val="24"/>
                <w:szCs w:val="24"/>
                <w:lang w:eastAsia="uk-UA"/>
              </w:rPr>
              <w:t>вівторок   – з 8-00 до 20-00           п’ятниця – з 8-00 до 16-00</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середа      – з 8-00 до 17-15            вихідні дні – субота, неділя</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без перерви на обід</w:t>
            </w:r>
          </w:p>
          <w:p w:rsidR="00093A20" w:rsidRPr="00603A20" w:rsidRDefault="00093A20" w:rsidP="00F76235">
            <w:pPr>
              <w:ind w:firstLine="151"/>
              <w:rPr>
                <w:rFonts w:ascii="Times New Roman" w:hAnsi="Times New Roman"/>
                <w:b/>
                <w:sz w:val="24"/>
                <w:szCs w:val="24"/>
                <w:lang w:eastAsia="uk-UA"/>
              </w:rPr>
            </w:pPr>
            <w:r w:rsidRPr="00603A20">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понеділок-четвер – з 8-00 до 17-15, п’ятниця з 8-00 до 16-00</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вихідні дні – субота, неділя</w:t>
            </w:r>
          </w:p>
          <w:p w:rsidR="00093A20" w:rsidRPr="00603A20" w:rsidRDefault="00093A20" w:rsidP="00F76235">
            <w:pPr>
              <w:ind w:firstLine="151"/>
              <w:rPr>
                <w:rFonts w:ascii="Times New Roman" w:hAnsi="Times New Roman"/>
                <w:i/>
                <w:sz w:val="24"/>
                <w:szCs w:val="24"/>
                <w:lang w:eastAsia="uk-UA"/>
              </w:rPr>
            </w:pPr>
            <w:r w:rsidRPr="00603A20">
              <w:rPr>
                <w:rFonts w:ascii="Times New Roman" w:hAnsi="Times New Roman"/>
                <w:sz w:val="24"/>
                <w:szCs w:val="24"/>
                <w:lang w:eastAsia="uk-UA"/>
              </w:rPr>
              <w:t>обідня перерва з 12-00 до 13-00</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3</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 xml:space="preserve">Телефон/факс (довідки), адреса електронної пошти та веб-сайт </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151"/>
              <w:rPr>
                <w:rFonts w:ascii="Times New Roman" w:hAnsi="Times New Roman"/>
                <w:b/>
                <w:sz w:val="24"/>
                <w:szCs w:val="24"/>
                <w:lang w:eastAsia="uk-UA"/>
              </w:rPr>
            </w:pPr>
            <w:r w:rsidRPr="00603A20">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тел. (05448)5-31-27</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 xml:space="preserve">електронна адреса: </w:t>
            </w:r>
            <w:hyperlink r:id="rId40"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603A20" w:rsidRDefault="00093A20" w:rsidP="00F76235">
            <w:pPr>
              <w:ind w:firstLine="151"/>
              <w:rPr>
                <w:rFonts w:ascii="Times New Roman" w:hAnsi="Times New Roman"/>
                <w:b/>
                <w:sz w:val="24"/>
                <w:szCs w:val="24"/>
                <w:lang w:eastAsia="uk-UA"/>
              </w:rPr>
            </w:pPr>
            <w:r w:rsidRPr="00603A20">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тел. (054277)6505, (054277)6504</w:t>
            </w:r>
          </w:p>
          <w:p w:rsidR="00093A20" w:rsidRPr="00603A20" w:rsidRDefault="00093A20" w:rsidP="00F76235">
            <w:pPr>
              <w:ind w:firstLine="151"/>
              <w:rPr>
                <w:rFonts w:ascii="Times New Roman" w:hAnsi="Times New Roman"/>
                <w:i/>
                <w:sz w:val="24"/>
                <w:szCs w:val="24"/>
                <w:lang w:val="ru-RU" w:eastAsia="uk-UA"/>
              </w:rPr>
            </w:pPr>
            <w:r w:rsidRPr="00603A20">
              <w:rPr>
                <w:rFonts w:ascii="Times New Roman" w:hAnsi="Times New Roman"/>
                <w:sz w:val="24"/>
                <w:szCs w:val="24"/>
                <w:lang w:eastAsia="uk-UA"/>
              </w:rPr>
              <w:t>електронна адреса</w:t>
            </w:r>
            <w:r w:rsidRPr="00603A20">
              <w:rPr>
                <w:rFonts w:ascii="Times New Roman" w:hAnsi="Times New Roman"/>
                <w:sz w:val="24"/>
                <w:szCs w:val="24"/>
                <w:lang w:val="ru-RU" w:eastAsia="uk-UA"/>
              </w:rPr>
              <w:t xml:space="preserve"> </w:t>
            </w:r>
            <w:hyperlink r:id="rId41"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603A20"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b/>
                <w:sz w:val="24"/>
                <w:szCs w:val="24"/>
                <w:lang w:eastAsia="uk-UA"/>
              </w:rPr>
            </w:pPr>
            <w:r w:rsidRPr="00603A20">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4</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Закони України</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tabs>
                <w:tab w:val="left" w:pos="217"/>
              </w:tabs>
              <w:ind w:left="0" w:firstLine="217"/>
              <w:rPr>
                <w:sz w:val="24"/>
                <w:szCs w:val="24"/>
                <w:lang w:eastAsia="uk-UA"/>
              </w:rPr>
            </w:pPr>
            <w:r w:rsidRPr="00603A20">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5</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Акти Кабінету Міністрів України</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217"/>
              <w:rPr>
                <w:rFonts w:ascii="Times New Roman" w:hAnsi="Times New Roman"/>
                <w:sz w:val="24"/>
                <w:szCs w:val="24"/>
                <w:lang w:eastAsia="uk-UA"/>
              </w:rPr>
            </w:pPr>
            <w:r w:rsidRPr="00603A20">
              <w:rPr>
                <w:rFonts w:ascii="Times New Roman" w:hAnsi="Times New Roman"/>
                <w:sz w:val="24"/>
                <w:szCs w:val="24"/>
                <w:lang w:eastAsia="uk-UA"/>
              </w:rPr>
              <w:t>–</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6</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Акти центральних органів виконавчої влади</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keepNext/>
              <w:numPr>
                <w:ilvl w:val="0"/>
                <w:numId w:val="59"/>
              </w:numPr>
              <w:ind w:left="0" w:firstLine="357"/>
              <w:rPr>
                <w:rFonts w:eastAsia="Batang"/>
                <w:b/>
                <w:sz w:val="24"/>
                <w:szCs w:val="24"/>
                <w:lang w:eastAsia="ko-KR"/>
              </w:rPr>
            </w:pPr>
            <w:r w:rsidRPr="00603A20">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603A20">
              <w:rPr>
                <w:bCs/>
                <w:sz w:val="24"/>
                <w:szCs w:val="24"/>
              </w:rPr>
              <w:t>1500/29630</w:t>
            </w:r>
            <w:r w:rsidRPr="00603A20">
              <w:rPr>
                <w:sz w:val="24"/>
                <w:szCs w:val="24"/>
                <w:lang w:eastAsia="uk-UA"/>
              </w:rPr>
              <w:t>;</w:t>
            </w:r>
            <w:r w:rsidRPr="00603A20">
              <w:rPr>
                <w:bCs/>
                <w:sz w:val="24"/>
                <w:szCs w:val="24"/>
              </w:rPr>
              <w:t xml:space="preserve"> </w:t>
            </w:r>
          </w:p>
          <w:p w:rsidR="00093A20" w:rsidRPr="00603A20" w:rsidRDefault="00093A20" w:rsidP="00F76235">
            <w:pPr>
              <w:pStyle w:val="ListParagraph"/>
              <w:numPr>
                <w:ilvl w:val="0"/>
                <w:numId w:val="59"/>
              </w:numPr>
              <w:tabs>
                <w:tab w:val="left" w:pos="0"/>
              </w:tabs>
              <w:ind w:left="0" w:firstLine="357"/>
              <w:rPr>
                <w:sz w:val="24"/>
                <w:szCs w:val="24"/>
                <w:lang w:eastAsia="uk-UA"/>
              </w:rPr>
            </w:pPr>
            <w:r w:rsidRPr="00603A20">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603A20" w:rsidRDefault="00093A20" w:rsidP="00F76235">
            <w:pPr>
              <w:pStyle w:val="ListParagraph"/>
              <w:numPr>
                <w:ilvl w:val="0"/>
                <w:numId w:val="59"/>
              </w:numPr>
              <w:tabs>
                <w:tab w:val="left" w:pos="0"/>
              </w:tabs>
              <w:ind w:left="0" w:firstLine="357"/>
              <w:rPr>
                <w:sz w:val="24"/>
                <w:szCs w:val="24"/>
                <w:lang w:eastAsia="uk-UA"/>
              </w:rPr>
            </w:pPr>
            <w:r w:rsidRPr="00603A20">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093A20" w:rsidRPr="00603A20"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b/>
                <w:sz w:val="24"/>
                <w:szCs w:val="24"/>
                <w:lang w:eastAsia="uk-UA"/>
              </w:rPr>
            </w:pPr>
            <w:r w:rsidRPr="00603A20">
              <w:rPr>
                <w:rFonts w:ascii="Times New Roman" w:hAnsi="Times New Roman"/>
                <w:b/>
                <w:sz w:val="24"/>
                <w:szCs w:val="24"/>
                <w:lang w:eastAsia="uk-UA"/>
              </w:rPr>
              <w:t>Умови отримання адміністративної послуги</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7</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Підстава для отримання адміністративної послуги</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223"/>
              <w:rPr>
                <w:rFonts w:ascii="Times New Roman" w:hAnsi="Times New Roman"/>
                <w:sz w:val="24"/>
                <w:szCs w:val="24"/>
                <w:lang w:eastAsia="uk-UA"/>
              </w:rPr>
            </w:pPr>
            <w:r w:rsidRPr="00603A20">
              <w:rPr>
                <w:rFonts w:ascii="Times New Roman" w:hAnsi="Times New Roman"/>
                <w:sz w:val="24"/>
                <w:szCs w:val="24"/>
              </w:rPr>
              <w:t xml:space="preserve">Звернення юридичної особи або уповноваженої нею особи  </w:t>
            </w:r>
            <w:r w:rsidRPr="00603A20">
              <w:rPr>
                <w:rFonts w:ascii="Times New Roman" w:hAnsi="Times New Roman"/>
                <w:sz w:val="24"/>
                <w:szCs w:val="24"/>
                <w:lang w:eastAsia="uk-UA"/>
              </w:rPr>
              <w:t>(далі – заявник)</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8</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tabs>
                <w:tab w:val="left" w:pos="358"/>
              </w:tabs>
              <w:ind w:left="0" w:firstLine="217"/>
              <w:rPr>
                <w:sz w:val="24"/>
                <w:szCs w:val="24"/>
              </w:rPr>
            </w:pPr>
            <w:r w:rsidRPr="00603A20">
              <w:rPr>
                <w:sz w:val="24"/>
                <w:szCs w:val="24"/>
              </w:rPr>
              <w:t>Заява про державну реєстрацію припинення відокремленого підрозділу.</w:t>
            </w:r>
          </w:p>
          <w:p w:rsidR="00093A20" w:rsidRPr="00603A20" w:rsidRDefault="00093A20" w:rsidP="00F76235">
            <w:pPr>
              <w:ind w:firstLine="217"/>
              <w:rPr>
                <w:rFonts w:ascii="Times New Roman" w:hAnsi="Times New Roman"/>
                <w:sz w:val="24"/>
                <w:szCs w:val="24"/>
                <w:lang w:eastAsia="uk-UA"/>
              </w:rPr>
            </w:pPr>
            <w:r w:rsidRPr="00603A20">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603A20" w:rsidRDefault="00093A20" w:rsidP="00F76235">
            <w:pPr>
              <w:ind w:firstLine="217"/>
              <w:rPr>
                <w:rFonts w:ascii="Times New Roman" w:hAnsi="Times New Roman"/>
                <w:sz w:val="24"/>
                <w:szCs w:val="24"/>
                <w:lang w:eastAsia="uk-UA"/>
              </w:rPr>
            </w:pPr>
            <w:r w:rsidRPr="00603A20">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9</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603A20">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603A20"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603A20">
              <w:rPr>
                <w:rFonts w:ascii="Times New Roman" w:hAnsi="Times New Roman"/>
                <w:sz w:val="24"/>
                <w:szCs w:val="24"/>
              </w:rPr>
              <w:t xml:space="preserve">2. В </w:t>
            </w:r>
            <w:r w:rsidRPr="00603A20">
              <w:rPr>
                <w:rFonts w:ascii="Times New Roman" w:hAnsi="Times New Roman"/>
                <w:sz w:val="24"/>
                <w:szCs w:val="24"/>
                <w:lang w:eastAsia="uk-UA"/>
              </w:rPr>
              <w:t>електронній формі д</w:t>
            </w:r>
            <w:r w:rsidRPr="00603A20">
              <w:rPr>
                <w:rFonts w:ascii="Times New Roman" w:hAnsi="Times New Roman"/>
                <w:sz w:val="24"/>
                <w:szCs w:val="24"/>
              </w:rPr>
              <w:t>окументи</w:t>
            </w:r>
            <w:r w:rsidRPr="00603A20">
              <w:rPr>
                <w:rFonts w:ascii="Times New Roman" w:hAnsi="Times New Roman"/>
                <w:sz w:val="24"/>
                <w:szCs w:val="24"/>
                <w:lang w:eastAsia="uk-UA"/>
              </w:rPr>
              <w:t xml:space="preserve"> подаються </w:t>
            </w:r>
            <w:r w:rsidRPr="00603A20">
              <w:rPr>
                <w:rFonts w:ascii="Times New Roman" w:hAnsi="Times New Roman"/>
                <w:sz w:val="24"/>
                <w:szCs w:val="24"/>
              </w:rPr>
              <w:t>через портал електронних сервісів</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10</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Платність (безоплатність) надання адміністративної послуги</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223"/>
              <w:rPr>
                <w:rFonts w:ascii="Times New Roman" w:hAnsi="Times New Roman"/>
                <w:sz w:val="24"/>
                <w:szCs w:val="24"/>
                <w:lang w:eastAsia="uk-UA"/>
              </w:rPr>
            </w:pPr>
            <w:r w:rsidRPr="00603A20">
              <w:rPr>
                <w:rFonts w:ascii="Times New Roman" w:hAnsi="Times New Roman"/>
                <w:sz w:val="24"/>
                <w:szCs w:val="24"/>
              </w:rPr>
              <w:t>Безоплатно</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11</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Строк надання адміністративної послуги</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217"/>
              <w:rPr>
                <w:rFonts w:ascii="Times New Roman" w:hAnsi="Times New Roman"/>
                <w:sz w:val="24"/>
                <w:szCs w:val="24"/>
                <w:lang w:eastAsia="uk-UA"/>
              </w:rPr>
            </w:pPr>
            <w:r w:rsidRPr="00603A20">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603A20" w:rsidRDefault="00093A20" w:rsidP="00F76235">
            <w:pPr>
              <w:ind w:firstLine="217"/>
              <w:rPr>
                <w:rFonts w:ascii="Times New Roman" w:hAnsi="Times New Roman"/>
                <w:sz w:val="24"/>
                <w:szCs w:val="24"/>
                <w:lang w:eastAsia="uk-UA"/>
              </w:rPr>
            </w:pPr>
            <w:r w:rsidRPr="00603A20">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603A20"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603A20">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12</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numPr>
                <w:ilvl w:val="0"/>
                <w:numId w:val="60"/>
              </w:numPr>
              <w:tabs>
                <w:tab w:val="left" w:pos="-67"/>
              </w:tabs>
              <w:ind w:left="0" w:firstLine="357"/>
              <w:rPr>
                <w:sz w:val="24"/>
                <w:szCs w:val="24"/>
                <w:lang w:eastAsia="uk-UA"/>
              </w:rPr>
            </w:pPr>
            <w:r w:rsidRPr="00603A20">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603A20" w:rsidRDefault="00093A20" w:rsidP="00F76235">
            <w:pPr>
              <w:pStyle w:val="ListParagraph"/>
              <w:numPr>
                <w:ilvl w:val="0"/>
                <w:numId w:val="60"/>
              </w:numPr>
              <w:tabs>
                <w:tab w:val="left" w:pos="-67"/>
              </w:tabs>
              <w:ind w:left="0" w:firstLine="357"/>
              <w:rPr>
                <w:sz w:val="24"/>
                <w:szCs w:val="24"/>
                <w:lang w:eastAsia="uk-UA"/>
              </w:rPr>
            </w:pPr>
            <w:r w:rsidRPr="00603A20">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603A20" w:rsidRDefault="00093A20" w:rsidP="00F76235">
            <w:pPr>
              <w:pStyle w:val="ListParagraph"/>
              <w:numPr>
                <w:ilvl w:val="0"/>
                <w:numId w:val="60"/>
              </w:numPr>
              <w:tabs>
                <w:tab w:val="left" w:pos="-67"/>
              </w:tabs>
              <w:ind w:left="0" w:firstLine="357"/>
              <w:rPr>
                <w:sz w:val="24"/>
                <w:szCs w:val="24"/>
                <w:lang w:eastAsia="uk-UA"/>
              </w:rPr>
            </w:pPr>
            <w:r w:rsidRPr="00603A20">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603A20" w:rsidRDefault="00093A20" w:rsidP="00F76235">
            <w:pPr>
              <w:pStyle w:val="ListParagraph"/>
              <w:numPr>
                <w:ilvl w:val="0"/>
                <w:numId w:val="60"/>
              </w:numPr>
              <w:tabs>
                <w:tab w:val="left" w:pos="-67"/>
              </w:tabs>
              <w:ind w:left="0" w:firstLine="357"/>
              <w:rPr>
                <w:sz w:val="24"/>
                <w:szCs w:val="24"/>
                <w:lang w:eastAsia="uk-UA"/>
              </w:rPr>
            </w:pPr>
            <w:r w:rsidRPr="00603A20">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603A20" w:rsidRDefault="00093A20" w:rsidP="00F76235">
            <w:pPr>
              <w:pStyle w:val="ListParagraph"/>
              <w:numPr>
                <w:ilvl w:val="0"/>
                <w:numId w:val="60"/>
              </w:numPr>
              <w:tabs>
                <w:tab w:val="left" w:pos="-67"/>
              </w:tabs>
              <w:ind w:left="0" w:firstLine="357"/>
              <w:rPr>
                <w:sz w:val="24"/>
                <w:szCs w:val="24"/>
                <w:lang w:eastAsia="uk-UA"/>
              </w:rPr>
            </w:pPr>
            <w:r w:rsidRPr="00603A20">
              <w:rPr>
                <w:sz w:val="24"/>
                <w:szCs w:val="24"/>
                <w:lang w:eastAsia="uk-UA"/>
              </w:rPr>
              <w:t>подання документів з порушенням встановленого законодавством строку для їх подання</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13</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Перелік підстав для відмови у державній реєстрації</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numPr>
                <w:ilvl w:val="0"/>
                <w:numId w:val="61"/>
              </w:numPr>
              <w:tabs>
                <w:tab w:val="left" w:pos="620"/>
              </w:tabs>
              <w:ind w:left="0" w:firstLine="357"/>
              <w:rPr>
                <w:sz w:val="24"/>
                <w:szCs w:val="24"/>
                <w:lang w:eastAsia="uk-UA"/>
              </w:rPr>
            </w:pPr>
            <w:r w:rsidRPr="00603A20">
              <w:rPr>
                <w:sz w:val="24"/>
                <w:szCs w:val="24"/>
                <w:lang w:eastAsia="uk-UA"/>
              </w:rPr>
              <w:t>документи подано особою, яка не має на це повноважень;</w:t>
            </w:r>
          </w:p>
          <w:p w:rsidR="00093A20" w:rsidRPr="00603A20" w:rsidRDefault="00093A20" w:rsidP="00F76235">
            <w:pPr>
              <w:pStyle w:val="ListParagraph"/>
              <w:numPr>
                <w:ilvl w:val="0"/>
                <w:numId w:val="61"/>
              </w:numPr>
              <w:tabs>
                <w:tab w:val="left" w:pos="620"/>
              </w:tabs>
              <w:ind w:left="0" w:firstLine="357"/>
              <w:rPr>
                <w:sz w:val="24"/>
                <w:szCs w:val="24"/>
                <w:lang w:eastAsia="uk-UA"/>
              </w:rPr>
            </w:pPr>
            <w:r w:rsidRPr="00603A20">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093A20" w:rsidRPr="00603A20" w:rsidRDefault="00093A20" w:rsidP="00F76235">
            <w:pPr>
              <w:pStyle w:val="ListParagraph"/>
              <w:numPr>
                <w:ilvl w:val="0"/>
                <w:numId w:val="61"/>
              </w:numPr>
              <w:tabs>
                <w:tab w:val="left" w:pos="620"/>
              </w:tabs>
              <w:ind w:left="0" w:firstLine="357"/>
              <w:rPr>
                <w:sz w:val="24"/>
                <w:szCs w:val="24"/>
                <w:lang w:eastAsia="uk-UA"/>
              </w:rPr>
            </w:pPr>
            <w:r w:rsidRPr="00603A20">
              <w:rPr>
                <w:sz w:val="24"/>
                <w:szCs w:val="24"/>
                <w:lang w:eastAsia="uk-UA"/>
              </w:rPr>
              <w:t>не усунуто підстави для зупинення розгляду документів протягом встановленого строку;</w:t>
            </w:r>
          </w:p>
          <w:p w:rsidR="00093A20" w:rsidRPr="00603A20" w:rsidRDefault="00093A20" w:rsidP="00F76235">
            <w:pPr>
              <w:pStyle w:val="ListParagraph"/>
              <w:numPr>
                <w:ilvl w:val="0"/>
                <w:numId w:val="61"/>
              </w:numPr>
              <w:tabs>
                <w:tab w:val="left" w:pos="620"/>
              </w:tabs>
              <w:ind w:left="0" w:firstLine="357"/>
              <w:rPr>
                <w:sz w:val="24"/>
                <w:szCs w:val="24"/>
                <w:lang w:eastAsia="uk-UA"/>
              </w:rPr>
            </w:pPr>
            <w:r w:rsidRPr="00603A20">
              <w:rPr>
                <w:sz w:val="24"/>
                <w:szCs w:val="24"/>
                <w:lang w:eastAsia="uk-UA"/>
              </w:rPr>
              <w:t>документи суперечать вимогам Конституції та законів України;</w:t>
            </w:r>
          </w:p>
          <w:p w:rsidR="00093A20" w:rsidRPr="00603A20" w:rsidRDefault="00093A20" w:rsidP="00F76235">
            <w:pPr>
              <w:pStyle w:val="ListParagraph"/>
              <w:numPr>
                <w:ilvl w:val="0"/>
                <w:numId w:val="61"/>
              </w:numPr>
              <w:tabs>
                <w:tab w:val="left" w:pos="620"/>
              </w:tabs>
              <w:ind w:left="0" w:firstLine="357"/>
              <w:rPr>
                <w:sz w:val="24"/>
                <w:szCs w:val="24"/>
                <w:lang w:eastAsia="uk-UA"/>
              </w:rPr>
            </w:pPr>
            <w:r w:rsidRPr="00603A20">
              <w:rPr>
                <w:sz w:val="24"/>
                <w:szCs w:val="24"/>
                <w:lang w:eastAsia="uk-UA"/>
              </w:rPr>
              <w:t>невідповідність найменування вимогам закону</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14</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Результат надання адміністративної послуги</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numPr>
                <w:ilvl w:val="0"/>
                <w:numId w:val="62"/>
              </w:numPr>
              <w:tabs>
                <w:tab w:val="left" w:pos="358"/>
                <w:tab w:val="left" w:pos="449"/>
              </w:tabs>
              <w:ind w:left="0" w:firstLine="357"/>
              <w:rPr>
                <w:sz w:val="24"/>
                <w:szCs w:val="24"/>
              </w:rPr>
            </w:pPr>
            <w:r w:rsidRPr="00603A20">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093A20" w:rsidRPr="00603A20" w:rsidRDefault="00093A20" w:rsidP="00F76235">
            <w:pPr>
              <w:pStyle w:val="ListParagraph"/>
              <w:numPr>
                <w:ilvl w:val="0"/>
                <w:numId w:val="62"/>
              </w:numPr>
              <w:tabs>
                <w:tab w:val="left" w:pos="358"/>
                <w:tab w:val="left" w:pos="449"/>
              </w:tabs>
              <w:ind w:left="0" w:firstLine="357"/>
              <w:rPr>
                <w:sz w:val="24"/>
                <w:szCs w:val="24"/>
                <w:lang w:eastAsia="uk-UA"/>
              </w:rPr>
            </w:pPr>
            <w:r w:rsidRPr="00603A20">
              <w:rPr>
                <w:sz w:val="24"/>
                <w:szCs w:val="24"/>
              </w:rPr>
              <w:t>повідомлення про відмову у державній реєстрації із зазначенням виключного переліку підстав для відмови</w:t>
            </w:r>
          </w:p>
        </w:tc>
      </w:tr>
      <w:tr w:rsidR="00093A20" w:rsidRPr="00603A20" w:rsidTr="00603A20">
        <w:tc>
          <w:tcPr>
            <w:tcW w:w="243"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15</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Способи отримання відповіді (результату)</w:t>
            </w:r>
          </w:p>
        </w:tc>
        <w:tc>
          <w:tcPr>
            <w:tcW w:w="3308"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tabs>
                <w:tab w:val="left" w:pos="358"/>
              </w:tabs>
              <w:ind w:left="0" w:firstLine="217"/>
              <w:rPr>
                <w:sz w:val="24"/>
                <w:szCs w:val="24"/>
              </w:rPr>
            </w:pPr>
            <w:r w:rsidRPr="00603A20">
              <w:rPr>
                <w:sz w:val="24"/>
                <w:szCs w:val="24"/>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093A20" w:rsidRPr="00603A20" w:rsidRDefault="00093A20" w:rsidP="00F76235">
            <w:pPr>
              <w:pStyle w:val="ListParagraph"/>
              <w:tabs>
                <w:tab w:val="left" w:pos="358"/>
              </w:tabs>
              <w:ind w:left="0" w:firstLine="217"/>
              <w:rPr>
                <w:sz w:val="24"/>
                <w:szCs w:val="24"/>
                <w:lang w:eastAsia="uk-UA"/>
              </w:rPr>
            </w:pPr>
            <w:r w:rsidRPr="00603A20">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603A20" w:rsidRDefault="00093A20" w:rsidP="00F76235">
      <w:pPr>
        <w:jc w:val="right"/>
        <w:rPr>
          <w:rFonts w:ascii="Times New Roman" w:hAnsi="Times New Roman"/>
          <w:sz w:val="24"/>
          <w:szCs w:val="24"/>
        </w:rPr>
      </w:pPr>
    </w:p>
    <w:p w:rsidR="00093A20" w:rsidRPr="00603A20" w:rsidRDefault="00093A20" w:rsidP="00F76235">
      <w:pPr>
        <w:rPr>
          <w:rFonts w:ascii="Times New Roman" w:hAnsi="Times New Roman"/>
        </w:rPr>
      </w:pP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pPr>
        <w:rPr>
          <w:rFonts w:ascii="Times New Roman" w:hAnsi="Times New Roman"/>
          <w:sz w:val="28"/>
          <w:szCs w:val="28"/>
        </w:rPr>
        <w:sectPr w:rsidR="00093A20" w:rsidRPr="00B0005D" w:rsidSect="00603A20">
          <w:headerReference w:type="default" r:id="rId42"/>
          <w:pgSz w:w="11906" w:h="16838"/>
          <w:pgMar w:top="1134" w:right="567" w:bottom="1134" w:left="1701" w:header="426" w:footer="708" w:gutter="0"/>
          <w:pgNumType w:start="1"/>
          <w:cols w:space="708"/>
          <w:titlePg/>
          <w:docGrid w:linePitch="381"/>
        </w:sectPr>
      </w:pPr>
    </w:p>
    <w:p w:rsidR="00093A20" w:rsidRPr="00603A20" w:rsidRDefault="00093A20" w:rsidP="00F76235">
      <w:pPr>
        <w:spacing w:line="360" w:lineRule="auto"/>
        <w:ind w:firstLine="5897"/>
        <w:rPr>
          <w:rFonts w:ascii="Times New Roman" w:hAnsi="Times New Roman"/>
          <w:lang w:eastAsia="uk-UA"/>
        </w:rPr>
      </w:pPr>
      <w:r w:rsidRPr="00603A20">
        <w:rPr>
          <w:rFonts w:ascii="Times New Roman" w:hAnsi="Times New Roman"/>
          <w:lang w:eastAsia="uk-UA"/>
        </w:rPr>
        <w:t>ЗАТВЕРДЖЕНО</w:t>
      </w:r>
    </w:p>
    <w:p w:rsidR="00093A20" w:rsidRPr="00603A20" w:rsidRDefault="00093A20" w:rsidP="006403B4">
      <w:pPr>
        <w:ind w:left="5897"/>
        <w:rPr>
          <w:rFonts w:ascii="Times New Roman" w:hAnsi="Times New Roman"/>
          <w:lang w:eastAsia="uk-UA"/>
        </w:rPr>
      </w:pPr>
      <w:r w:rsidRPr="00603A20">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603A20">
        <w:rPr>
          <w:rFonts w:ascii="Times New Roman" w:hAnsi="Times New Roman"/>
          <w:lang w:eastAsia="uk-UA"/>
        </w:rPr>
        <w:t>державної адміністрації</w:t>
      </w:r>
      <w:r>
        <w:rPr>
          <w:rFonts w:ascii="Times New Roman" w:hAnsi="Times New Roman"/>
          <w:lang w:eastAsia="uk-UA"/>
        </w:rPr>
        <w:t xml:space="preserve"> </w:t>
      </w:r>
      <w:r w:rsidRPr="00603A20">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603A20" w:rsidRDefault="00093A20" w:rsidP="00F76235">
      <w:pPr>
        <w:spacing w:line="360" w:lineRule="auto"/>
        <w:jc w:val="center"/>
        <w:rPr>
          <w:rFonts w:ascii="Times New Roman" w:hAnsi="Times New Roman"/>
          <w:b/>
          <w:sz w:val="20"/>
          <w:lang w:eastAsia="uk-UA"/>
        </w:rPr>
      </w:pPr>
    </w:p>
    <w:p w:rsidR="00093A20" w:rsidRPr="00603A20" w:rsidRDefault="00093A20" w:rsidP="00F76235">
      <w:pPr>
        <w:jc w:val="center"/>
        <w:rPr>
          <w:rFonts w:ascii="Times New Roman" w:hAnsi="Times New Roman"/>
          <w:b/>
          <w:lang w:eastAsia="uk-UA"/>
        </w:rPr>
      </w:pPr>
      <w:r w:rsidRPr="00603A20">
        <w:rPr>
          <w:rFonts w:ascii="Times New Roman" w:hAnsi="Times New Roman"/>
          <w:b/>
          <w:lang w:eastAsia="uk-UA"/>
        </w:rPr>
        <w:t xml:space="preserve">ТЕХНОЛОГІЧНА КАРТКА </w:t>
      </w:r>
    </w:p>
    <w:p w:rsidR="00093A20" w:rsidRPr="00603A20" w:rsidRDefault="00093A20" w:rsidP="00F76235">
      <w:pPr>
        <w:jc w:val="center"/>
        <w:rPr>
          <w:rFonts w:ascii="Times New Roman" w:hAnsi="Times New Roman"/>
          <w:b/>
          <w:u w:val="single"/>
          <w:lang w:eastAsia="uk-UA"/>
        </w:rPr>
      </w:pPr>
      <w:r w:rsidRPr="00603A20">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603A20" w:rsidRDefault="00093A20" w:rsidP="00F76235">
      <w:pPr>
        <w:jc w:val="center"/>
        <w:rPr>
          <w:rFonts w:ascii="Times New Roman" w:hAnsi="Times New Roman"/>
          <w:sz w:val="16"/>
          <w:szCs w:val="16"/>
          <w:lang w:eastAsia="uk-UA"/>
        </w:rPr>
      </w:pPr>
      <w:r w:rsidRPr="00603A20">
        <w:rPr>
          <w:rFonts w:ascii="Times New Roman" w:hAnsi="Times New Roman"/>
          <w:sz w:val="16"/>
          <w:szCs w:val="16"/>
          <w:lang w:eastAsia="uk-UA"/>
        </w:rPr>
        <w:t xml:space="preserve"> (найменування суб'єкта надання адміністративної послуги)</w:t>
      </w:r>
    </w:p>
    <w:p w:rsidR="00093A20" w:rsidRPr="00603A20" w:rsidRDefault="00093A20" w:rsidP="00F76235">
      <w:pPr>
        <w:jc w:val="center"/>
        <w:rPr>
          <w:rFonts w:ascii="Times New Roman" w:hAnsi="Times New Roman"/>
          <w:sz w:val="20"/>
          <w:lang w:eastAsia="uk-UA"/>
        </w:rPr>
      </w:pPr>
      <w:r w:rsidRPr="00603A20">
        <w:rPr>
          <w:rFonts w:ascii="Times New Roman" w:hAnsi="Times New Roman"/>
          <w:sz w:val="20"/>
          <w:lang w:eastAsia="uk-UA"/>
        </w:rPr>
        <w:t>надання адміністративної послуги:</w:t>
      </w:r>
    </w:p>
    <w:p w:rsidR="00093A20" w:rsidRPr="00603A20" w:rsidRDefault="00093A20" w:rsidP="00F76235">
      <w:pPr>
        <w:jc w:val="center"/>
        <w:rPr>
          <w:rFonts w:ascii="Times New Roman" w:hAnsi="Times New Roman"/>
          <w:b/>
          <w:color w:val="000000"/>
          <w:u w:val="single"/>
        </w:rPr>
      </w:pPr>
      <w:r w:rsidRPr="00603A20">
        <w:rPr>
          <w:rFonts w:ascii="Times New Roman" w:hAnsi="Times New Roman"/>
          <w:b/>
          <w:color w:val="000000"/>
          <w:u w:val="single"/>
        </w:rPr>
        <w:t xml:space="preserve">Державна реєстрація припинення відокремленого підрозділу юридичної особи (крім громадського формування) </w:t>
      </w:r>
    </w:p>
    <w:p w:rsidR="00093A20" w:rsidRPr="00603A20" w:rsidRDefault="00093A20" w:rsidP="00F76235">
      <w:pPr>
        <w:jc w:val="center"/>
        <w:rPr>
          <w:rFonts w:ascii="Times New Roman" w:hAnsi="Times New Roman"/>
          <w:sz w:val="16"/>
          <w:szCs w:val="16"/>
          <w:lang w:eastAsia="uk-UA"/>
        </w:rPr>
      </w:pPr>
      <w:r w:rsidRPr="00603A20">
        <w:rPr>
          <w:rFonts w:ascii="Times New Roman" w:hAnsi="Times New Roman"/>
          <w:sz w:val="16"/>
          <w:szCs w:val="16"/>
          <w:lang w:eastAsia="uk-UA"/>
        </w:rPr>
        <w:t xml:space="preserve"> (назва адміністративної послуги)</w:t>
      </w:r>
    </w:p>
    <w:p w:rsidR="00093A20" w:rsidRPr="00603A20" w:rsidRDefault="00093A20" w:rsidP="00F76235">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603A20" w:rsidTr="00F76235">
        <w:tc>
          <w:tcPr>
            <w:tcW w:w="3462" w:type="dxa"/>
          </w:tcPr>
          <w:p w:rsidR="00093A20" w:rsidRPr="00603A20" w:rsidRDefault="00093A20" w:rsidP="00F76235">
            <w:pPr>
              <w:spacing w:line="276" w:lineRule="auto"/>
              <w:jc w:val="center"/>
              <w:rPr>
                <w:rFonts w:ascii="Times New Roman" w:hAnsi="Times New Roman"/>
                <w:sz w:val="24"/>
                <w:szCs w:val="24"/>
                <w:lang w:eastAsia="uk-UA"/>
              </w:rPr>
            </w:pPr>
            <w:r w:rsidRPr="00603A20">
              <w:rPr>
                <w:rFonts w:ascii="Times New Roman" w:hAnsi="Times New Roman"/>
                <w:sz w:val="24"/>
                <w:szCs w:val="24"/>
                <w:lang w:eastAsia="uk-UA"/>
              </w:rPr>
              <w:t xml:space="preserve">Етапи опрацювання </w:t>
            </w:r>
            <w:r w:rsidRPr="00603A20">
              <w:rPr>
                <w:rFonts w:ascii="Times New Roman" w:hAnsi="Times New Roman"/>
                <w:sz w:val="24"/>
                <w:szCs w:val="24"/>
              </w:rPr>
              <w:t>звернення</w:t>
            </w:r>
            <w:r w:rsidRPr="00603A20">
              <w:rPr>
                <w:rFonts w:ascii="Times New Roman" w:hAnsi="Times New Roman"/>
                <w:sz w:val="24"/>
                <w:szCs w:val="24"/>
                <w:lang w:eastAsia="uk-UA"/>
              </w:rPr>
              <w:t xml:space="preserve"> про надання адміністративної послуги</w:t>
            </w:r>
          </w:p>
        </w:tc>
        <w:tc>
          <w:tcPr>
            <w:tcW w:w="2127" w:type="dxa"/>
          </w:tcPr>
          <w:p w:rsidR="00093A20" w:rsidRPr="00603A20" w:rsidRDefault="00093A20" w:rsidP="00F76235">
            <w:pPr>
              <w:spacing w:line="276" w:lineRule="auto"/>
              <w:jc w:val="center"/>
              <w:rPr>
                <w:rFonts w:ascii="Times New Roman" w:hAnsi="Times New Roman"/>
                <w:sz w:val="24"/>
                <w:szCs w:val="24"/>
                <w:lang w:eastAsia="uk-UA"/>
              </w:rPr>
            </w:pPr>
            <w:r w:rsidRPr="00603A20">
              <w:rPr>
                <w:rFonts w:ascii="Times New Roman" w:hAnsi="Times New Roman"/>
                <w:sz w:val="24"/>
                <w:szCs w:val="24"/>
                <w:lang w:eastAsia="uk-UA"/>
              </w:rPr>
              <w:t xml:space="preserve">Відповідальна </w:t>
            </w:r>
            <w:r w:rsidRPr="00603A20">
              <w:rPr>
                <w:rFonts w:ascii="Times New Roman" w:hAnsi="Times New Roman"/>
                <w:sz w:val="24"/>
                <w:szCs w:val="24"/>
              </w:rPr>
              <w:t xml:space="preserve">посадова </w:t>
            </w:r>
            <w:r w:rsidRPr="00603A20">
              <w:rPr>
                <w:rFonts w:ascii="Times New Roman" w:hAnsi="Times New Roman"/>
                <w:sz w:val="24"/>
                <w:szCs w:val="24"/>
                <w:lang w:eastAsia="uk-UA"/>
              </w:rPr>
              <w:t>особа</w:t>
            </w:r>
          </w:p>
        </w:tc>
        <w:tc>
          <w:tcPr>
            <w:tcW w:w="2268" w:type="dxa"/>
          </w:tcPr>
          <w:p w:rsidR="00093A20" w:rsidRPr="00603A20" w:rsidRDefault="00093A20" w:rsidP="00F76235">
            <w:pPr>
              <w:spacing w:line="276" w:lineRule="auto"/>
              <w:jc w:val="center"/>
              <w:rPr>
                <w:rFonts w:ascii="Times New Roman" w:hAnsi="Times New Roman"/>
                <w:sz w:val="24"/>
                <w:szCs w:val="24"/>
                <w:lang w:eastAsia="uk-UA"/>
              </w:rPr>
            </w:pPr>
            <w:r w:rsidRPr="00603A20">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603A20" w:rsidRDefault="00093A20" w:rsidP="00F76235">
            <w:pPr>
              <w:spacing w:line="276" w:lineRule="auto"/>
              <w:jc w:val="center"/>
              <w:rPr>
                <w:rFonts w:ascii="Times New Roman" w:hAnsi="Times New Roman"/>
                <w:sz w:val="24"/>
                <w:szCs w:val="24"/>
                <w:lang w:eastAsia="uk-UA"/>
              </w:rPr>
            </w:pPr>
            <w:r w:rsidRPr="00603A20">
              <w:rPr>
                <w:rFonts w:ascii="Times New Roman" w:hAnsi="Times New Roman"/>
                <w:sz w:val="24"/>
                <w:szCs w:val="24"/>
                <w:lang w:eastAsia="uk-UA"/>
              </w:rPr>
              <w:t>Строки виконання етапів (дію, рішення)</w:t>
            </w:r>
          </w:p>
        </w:tc>
      </w:tr>
      <w:tr w:rsidR="00093A20" w:rsidRPr="00603A20" w:rsidTr="00F76235">
        <w:trPr>
          <w:trHeight w:val="146"/>
        </w:trPr>
        <w:tc>
          <w:tcPr>
            <w:tcW w:w="3462" w:type="dxa"/>
          </w:tcPr>
          <w:p w:rsidR="00093A20" w:rsidRPr="00603A20" w:rsidRDefault="00093A20" w:rsidP="00F76235">
            <w:pPr>
              <w:spacing w:line="276" w:lineRule="auto"/>
              <w:jc w:val="center"/>
              <w:rPr>
                <w:rFonts w:ascii="Times New Roman" w:hAnsi="Times New Roman"/>
                <w:sz w:val="24"/>
                <w:szCs w:val="24"/>
                <w:lang w:val="ru-RU" w:eastAsia="uk-UA"/>
              </w:rPr>
            </w:pPr>
            <w:r w:rsidRPr="00603A20">
              <w:rPr>
                <w:rFonts w:ascii="Times New Roman" w:hAnsi="Times New Roman"/>
                <w:sz w:val="24"/>
                <w:szCs w:val="24"/>
                <w:lang w:val="ru-RU" w:eastAsia="uk-UA"/>
              </w:rPr>
              <w:t>1</w:t>
            </w:r>
          </w:p>
        </w:tc>
        <w:tc>
          <w:tcPr>
            <w:tcW w:w="2127" w:type="dxa"/>
          </w:tcPr>
          <w:p w:rsidR="00093A20" w:rsidRPr="00603A20" w:rsidRDefault="00093A20" w:rsidP="00F76235">
            <w:pPr>
              <w:spacing w:line="276" w:lineRule="auto"/>
              <w:jc w:val="center"/>
              <w:rPr>
                <w:rFonts w:ascii="Times New Roman" w:hAnsi="Times New Roman"/>
                <w:sz w:val="24"/>
                <w:szCs w:val="24"/>
                <w:lang w:val="ru-RU" w:eastAsia="uk-UA"/>
              </w:rPr>
            </w:pPr>
            <w:r w:rsidRPr="00603A20">
              <w:rPr>
                <w:rFonts w:ascii="Times New Roman" w:hAnsi="Times New Roman"/>
                <w:sz w:val="24"/>
                <w:szCs w:val="24"/>
                <w:lang w:val="ru-RU" w:eastAsia="uk-UA"/>
              </w:rPr>
              <w:t>2</w:t>
            </w:r>
          </w:p>
        </w:tc>
        <w:tc>
          <w:tcPr>
            <w:tcW w:w="2268" w:type="dxa"/>
          </w:tcPr>
          <w:p w:rsidR="00093A20" w:rsidRPr="00603A20" w:rsidRDefault="00093A20" w:rsidP="00F76235">
            <w:pPr>
              <w:spacing w:line="276" w:lineRule="auto"/>
              <w:jc w:val="center"/>
              <w:rPr>
                <w:rFonts w:ascii="Times New Roman" w:hAnsi="Times New Roman"/>
                <w:sz w:val="24"/>
                <w:szCs w:val="24"/>
                <w:lang w:val="ru-RU" w:eastAsia="uk-UA"/>
              </w:rPr>
            </w:pPr>
            <w:r w:rsidRPr="00603A20">
              <w:rPr>
                <w:rFonts w:ascii="Times New Roman" w:hAnsi="Times New Roman"/>
                <w:sz w:val="24"/>
                <w:szCs w:val="24"/>
                <w:lang w:val="ru-RU" w:eastAsia="uk-UA"/>
              </w:rPr>
              <w:t>3</w:t>
            </w:r>
          </w:p>
        </w:tc>
        <w:tc>
          <w:tcPr>
            <w:tcW w:w="1901" w:type="dxa"/>
          </w:tcPr>
          <w:p w:rsidR="00093A20" w:rsidRPr="00603A20" w:rsidRDefault="00093A20" w:rsidP="00F76235">
            <w:pPr>
              <w:spacing w:line="276" w:lineRule="auto"/>
              <w:jc w:val="center"/>
              <w:rPr>
                <w:rFonts w:ascii="Times New Roman" w:hAnsi="Times New Roman"/>
                <w:sz w:val="24"/>
                <w:szCs w:val="24"/>
                <w:lang w:val="ru-RU" w:eastAsia="uk-UA"/>
              </w:rPr>
            </w:pPr>
            <w:r w:rsidRPr="00603A20">
              <w:rPr>
                <w:rFonts w:ascii="Times New Roman" w:hAnsi="Times New Roman"/>
                <w:sz w:val="24"/>
                <w:szCs w:val="24"/>
                <w:lang w:val="ru-RU" w:eastAsia="uk-UA"/>
              </w:rPr>
              <w:t>4</w:t>
            </w:r>
          </w:p>
        </w:tc>
      </w:tr>
      <w:tr w:rsidR="00093A20" w:rsidRPr="00603A20" w:rsidTr="00F76235">
        <w:trPr>
          <w:trHeight w:val="165"/>
        </w:trPr>
        <w:tc>
          <w:tcPr>
            <w:tcW w:w="3462"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1.Прийом документів</w:t>
            </w:r>
            <w:r w:rsidRPr="00603A20">
              <w:rPr>
                <w:rFonts w:ascii="Times New Roman" w:hAnsi="Times New Roman"/>
                <w:sz w:val="24"/>
                <w:szCs w:val="24"/>
                <w:lang w:val="ru-RU" w:eastAsia="uk-UA"/>
              </w:rPr>
              <w:t xml:space="preserve"> </w:t>
            </w:r>
            <w:r w:rsidRPr="00603A20">
              <w:rPr>
                <w:rFonts w:ascii="Times New Roman" w:hAnsi="Times New Roman"/>
                <w:sz w:val="24"/>
                <w:szCs w:val="24"/>
                <w:lang w:eastAsia="uk-UA"/>
              </w:rPr>
              <w:t xml:space="preserve">та видача заявнику опису документів з відміткою про дату </w:t>
            </w:r>
            <w:r w:rsidRPr="00603A20">
              <w:rPr>
                <w:rFonts w:ascii="Times New Roman" w:hAnsi="Times New Roman"/>
                <w:color w:val="000000"/>
                <w:sz w:val="24"/>
                <w:szCs w:val="24"/>
                <w:shd w:val="clear" w:color="auto" w:fill="FFFFFF"/>
              </w:rPr>
              <w:t>отримання</w:t>
            </w:r>
            <w:r w:rsidRPr="00603A20">
              <w:rPr>
                <w:rFonts w:ascii="Times New Roman" w:hAnsi="Times New Roman"/>
                <w:color w:val="000000"/>
                <w:sz w:val="24"/>
                <w:szCs w:val="24"/>
                <w:shd w:val="clear" w:color="auto" w:fill="FFFFFF"/>
                <w:lang w:val="ru-RU"/>
              </w:rPr>
              <w:t xml:space="preserve"> </w:t>
            </w:r>
            <w:r w:rsidRPr="00603A20">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127"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603A20" w:rsidRDefault="00093A20" w:rsidP="00F76235">
            <w:pPr>
              <w:spacing w:before="100" w:beforeAutospacing="1" w:after="100" w:afterAutospacing="1" w:line="276" w:lineRule="auto"/>
              <w:rPr>
                <w:rFonts w:ascii="Times New Roman" w:hAnsi="Times New Roman"/>
                <w:sz w:val="24"/>
                <w:szCs w:val="24"/>
                <w:lang w:eastAsia="uk-UA"/>
              </w:rPr>
            </w:pPr>
            <w:r w:rsidRPr="00603A20">
              <w:rPr>
                <w:rFonts w:ascii="Times New Roman" w:hAnsi="Times New Roman"/>
                <w:sz w:val="24"/>
                <w:szCs w:val="24"/>
                <w:lang w:eastAsia="uk-UA"/>
              </w:rPr>
              <w:t>В день надходження документів</w:t>
            </w:r>
          </w:p>
        </w:tc>
      </w:tr>
      <w:tr w:rsidR="00093A20" w:rsidRPr="00603A20" w:rsidTr="00F76235">
        <w:trPr>
          <w:trHeight w:val="165"/>
        </w:trPr>
        <w:tc>
          <w:tcPr>
            <w:tcW w:w="3462" w:type="dxa"/>
          </w:tcPr>
          <w:p w:rsidR="00093A20" w:rsidRPr="00603A20" w:rsidRDefault="00093A20" w:rsidP="00F76235">
            <w:pPr>
              <w:spacing w:before="100" w:beforeAutospacing="1" w:after="100" w:afterAutospacing="1" w:line="276" w:lineRule="auto"/>
              <w:rPr>
                <w:rFonts w:ascii="Times New Roman" w:hAnsi="Times New Roman"/>
                <w:sz w:val="24"/>
                <w:szCs w:val="24"/>
                <w:lang w:eastAsia="uk-UA"/>
              </w:rPr>
            </w:pPr>
            <w:r w:rsidRPr="00603A20">
              <w:rPr>
                <w:rFonts w:ascii="Times New Roman" w:hAnsi="Times New Roman"/>
                <w:sz w:val="24"/>
                <w:szCs w:val="24"/>
                <w:lang w:eastAsia="uk-UA"/>
              </w:rPr>
              <w:t xml:space="preserve">2. </w:t>
            </w:r>
            <w:r w:rsidRPr="00603A20">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603A20" w:rsidRDefault="00093A20" w:rsidP="00F76235">
            <w:pPr>
              <w:spacing w:before="100" w:beforeAutospacing="1" w:after="100" w:afterAutospacing="1" w:line="276" w:lineRule="auto"/>
              <w:rPr>
                <w:rFonts w:ascii="Times New Roman" w:hAnsi="Times New Roman"/>
                <w:sz w:val="24"/>
                <w:szCs w:val="24"/>
                <w:lang w:eastAsia="uk-UA"/>
              </w:rPr>
            </w:pPr>
            <w:r w:rsidRPr="00603A20">
              <w:rPr>
                <w:rFonts w:ascii="Times New Roman" w:hAnsi="Times New Roman"/>
                <w:sz w:val="24"/>
                <w:szCs w:val="24"/>
                <w:lang w:eastAsia="uk-UA"/>
              </w:rPr>
              <w:t>В день надходження документів</w:t>
            </w:r>
          </w:p>
        </w:tc>
      </w:tr>
      <w:tr w:rsidR="00093A20" w:rsidRPr="00603A20" w:rsidTr="00F76235">
        <w:trPr>
          <w:trHeight w:val="165"/>
        </w:trPr>
        <w:tc>
          <w:tcPr>
            <w:tcW w:w="3462" w:type="dxa"/>
          </w:tcPr>
          <w:p w:rsidR="00093A20" w:rsidRPr="00603A20" w:rsidRDefault="00093A20" w:rsidP="00F76235">
            <w:pPr>
              <w:spacing w:before="100" w:beforeAutospacing="1" w:after="100" w:afterAutospacing="1" w:line="276" w:lineRule="auto"/>
              <w:rPr>
                <w:rFonts w:ascii="Times New Roman" w:hAnsi="Times New Roman"/>
                <w:sz w:val="24"/>
                <w:szCs w:val="24"/>
                <w:lang w:eastAsia="uk-UA"/>
              </w:rPr>
            </w:pPr>
            <w:r w:rsidRPr="00603A20">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 xml:space="preserve">Державний реєстратор </w:t>
            </w:r>
          </w:p>
        </w:tc>
        <w:tc>
          <w:tcPr>
            <w:tcW w:w="2268"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603A20"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603A20">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603A20">
              <w:rPr>
                <w:rFonts w:ascii="Times New Roman" w:hAnsi="Times New Roman"/>
                <w:color w:val="000000"/>
                <w:sz w:val="24"/>
                <w:szCs w:val="24"/>
              </w:rPr>
              <w:t xml:space="preserve"> або у скорочені строки за бажанням заявника.</w:t>
            </w:r>
          </w:p>
        </w:tc>
      </w:tr>
      <w:tr w:rsidR="00093A20" w:rsidRPr="00603A20" w:rsidTr="00F76235">
        <w:trPr>
          <w:trHeight w:val="165"/>
        </w:trPr>
        <w:tc>
          <w:tcPr>
            <w:tcW w:w="3462" w:type="dxa"/>
          </w:tcPr>
          <w:p w:rsidR="00093A20" w:rsidRPr="00603A20" w:rsidRDefault="00093A20" w:rsidP="00F76235">
            <w:pPr>
              <w:spacing w:before="100" w:beforeAutospacing="1" w:after="100" w:afterAutospacing="1" w:line="276" w:lineRule="auto"/>
              <w:rPr>
                <w:rFonts w:ascii="Times New Roman" w:hAnsi="Times New Roman"/>
                <w:color w:val="000000"/>
                <w:sz w:val="24"/>
                <w:szCs w:val="24"/>
              </w:rPr>
            </w:pPr>
            <w:r w:rsidRPr="00603A20">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 xml:space="preserve">Державний реєстратор </w:t>
            </w:r>
          </w:p>
        </w:tc>
        <w:tc>
          <w:tcPr>
            <w:tcW w:w="2268"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603A20"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603A20">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603A20">
              <w:rPr>
                <w:rFonts w:ascii="Times New Roman" w:hAnsi="Times New Roman"/>
                <w:color w:val="000000"/>
                <w:sz w:val="24"/>
                <w:szCs w:val="24"/>
              </w:rPr>
              <w:t xml:space="preserve"> або у скорочені строки за бажанням заявника.</w:t>
            </w:r>
          </w:p>
        </w:tc>
      </w:tr>
      <w:tr w:rsidR="00093A20" w:rsidRPr="00603A20" w:rsidTr="00F76235">
        <w:trPr>
          <w:trHeight w:val="165"/>
        </w:trPr>
        <w:tc>
          <w:tcPr>
            <w:tcW w:w="3462" w:type="dxa"/>
          </w:tcPr>
          <w:p w:rsidR="00093A20" w:rsidRPr="00603A20"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603A20">
              <w:rPr>
                <w:rFonts w:ascii="Times New Roman" w:hAnsi="Times New Roman"/>
                <w:sz w:val="24"/>
                <w:szCs w:val="24"/>
                <w:lang w:eastAsia="uk-UA"/>
              </w:rPr>
              <w:t>5.</w:t>
            </w:r>
            <w:r w:rsidRPr="00603A20">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 xml:space="preserve">Державний реєстратор </w:t>
            </w:r>
          </w:p>
        </w:tc>
        <w:tc>
          <w:tcPr>
            <w:tcW w:w="2268"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603A20" w:rsidRDefault="00093A20" w:rsidP="00F76235">
            <w:pPr>
              <w:spacing w:before="100" w:beforeAutospacing="1" w:after="100" w:afterAutospacing="1" w:line="276" w:lineRule="auto"/>
              <w:rPr>
                <w:rFonts w:ascii="Times New Roman" w:hAnsi="Times New Roman"/>
                <w:sz w:val="24"/>
                <w:szCs w:val="24"/>
                <w:lang w:eastAsia="uk-UA"/>
              </w:rPr>
            </w:pPr>
            <w:r w:rsidRPr="00603A20">
              <w:rPr>
                <w:rFonts w:ascii="Times New Roman" w:hAnsi="Times New Roman"/>
                <w:color w:val="000000"/>
                <w:sz w:val="24"/>
                <w:szCs w:val="24"/>
                <w:shd w:val="clear" w:color="auto" w:fill="FFFFFF"/>
              </w:rPr>
              <w:t>У день зупинення розгляду документів</w:t>
            </w:r>
          </w:p>
        </w:tc>
      </w:tr>
      <w:tr w:rsidR="00093A20" w:rsidRPr="00603A20" w:rsidTr="00F76235">
        <w:trPr>
          <w:trHeight w:val="1103"/>
        </w:trPr>
        <w:tc>
          <w:tcPr>
            <w:tcW w:w="3462" w:type="dxa"/>
          </w:tcPr>
          <w:p w:rsidR="00093A20" w:rsidRPr="00603A20" w:rsidRDefault="00093A20" w:rsidP="00F76235">
            <w:pPr>
              <w:spacing w:before="100" w:beforeAutospacing="1" w:after="100" w:afterAutospacing="1" w:line="276" w:lineRule="auto"/>
              <w:rPr>
                <w:rFonts w:ascii="Times New Roman" w:hAnsi="Times New Roman"/>
                <w:sz w:val="24"/>
                <w:szCs w:val="24"/>
                <w:lang w:eastAsia="uk-UA"/>
              </w:rPr>
            </w:pPr>
            <w:r w:rsidRPr="00603A20">
              <w:rPr>
                <w:rFonts w:ascii="Times New Roman" w:hAnsi="Times New Roman"/>
                <w:sz w:val="24"/>
                <w:szCs w:val="24"/>
                <w:lang w:eastAsia="uk-UA"/>
              </w:rPr>
              <w:t xml:space="preserve">6. </w:t>
            </w:r>
            <w:r w:rsidRPr="00603A20">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 xml:space="preserve">Державний реєстратор </w:t>
            </w:r>
          </w:p>
        </w:tc>
        <w:tc>
          <w:tcPr>
            <w:tcW w:w="2268"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603A20" w:rsidRDefault="00093A20" w:rsidP="00F76235">
            <w:pPr>
              <w:spacing w:before="100" w:beforeAutospacing="1" w:after="100" w:afterAutospacing="1" w:line="276" w:lineRule="auto"/>
              <w:rPr>
                <w:rFonts w:ascii="Times New Roman" w:hAnsi="Times New Roman"/>
                <w:sz w:val="24"/>
                <w:szCs w:val="24"/>
                <w:lang w:eastAsia="uk-UA"/>
              </w:rPr>
            </w:pPr>
            <w:r w:rsidRPr="00603A20">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603A20">
              <w:rPr>
                <w:rFonts w:ascii="Times New Roman" w:hAnsi="Times New Roman"/>
                <w:color w:val="000000"/>
                <w:sz w:val="24"/>
                <w:szCs w:val="24"/>
              </w:rPr>
              <w:t xml:space="preserve"> або у скорочені строки за бажанням заявника.</w:t>
            </w:r>
          </w:p>
        </w:tc>
      </w:tr>
      <w:tr w:rsidR="00093A20" w:rsidRPr="00603A20" w:rsidTr="00F76235">
        <w:trPr>
          <w:trHeight w:val="1103"/>
        </w:trPr>
        <w:tc>
          <w:tcPr>
            <w:tcW w:w="3462" w:type="dxa"/>
          </w:tcPr>
          <w:p w:rsidR="00093A20" w:rsidRPr="00603A20" w:rsidRDefault="00093A20" w:rsidP="00F76235">
            <w:pPr>
              <w:spacing w:before="100" w:beforeAutospacing="1" w:after="100" w:afterAutospacing="1" w:line="276" w:lineRule="auto"/>
              <w:rPr>
                <w:rFonts w:ascii="Times New Roman" w:hAnsi="Times New Roman"/>
                <w:sz w:val="24"/>
                <w:szCs w:val="24"/>
                <w:lang w:eastAsia="uk-UA"/>
              </w:rPr>
            </w:pPr>
            <w:r w:rsidRPr="00603A20">
              <w:rPr>
                <w:rFonts w:ascii="Times New Roman" w:hAnsi="Times New Roman"/>
                <w:sz w:val="24"/>
                <w:szCs w:val="24"/>
                <w:lang w:eastAsia="uk-UA"/>
              </w:rPr>
              <w:t>7.</w:t>
            </w:r>
            <w:r w:rsidRPr="00603A20">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603A20">
              <w:rPr>
                <w:rStyle w:val="apple-converted-space"/>
                <w:rFonts w:ascii="Times New Roman" w:hAnsi="Times New Roman"/>
                <w:color w:val="000000"/>
                <w:sz w:val="24"/>
                <w:szCs w:val="24"/>
                <w:shd w:val="clear" w:color="auto" w:fill="FFFFFF"/>
              </w:rPr>
              <w:t> </w:t>
            </w:r>
          </w:p>
        </w:tc>
        <w:tc>
          <w:tcPr>
            <w:tcW w:w="2127"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 xml:space="preserve">Державний реєстратор </w:t>
            </w:r>
          </w:p>
        </w:tc>
        <w:tc>
          <w:tcPr>
            <w:tcW w:w="2268"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603A20" w:rsidRDefault="00093A20" w:rsidP="00F76235">
            <w:pPr>
              <w:spacing w:before="100" w:beforeAutospacing="1" w:after="100" w:afterAutospacing="1" w:line="276" w:lineRule="auto"/>
              <w:rPr>
                <w:rFonts w:ascii="Times New Roman" w:hAnsi="Times New Roman"/>
                <w:sz w:val="24"/>
                <w:szCs w:val="24"/>
                <w:lang w:eastAsia="uk-UA"/>
              </w:rPr>
            </w:pPr>
            <w:r w:rsidRPr="00603A20">
              <w:rPr>
                <w:rFonts w:ascii="Times New Roman" w:hAnsi="Times New Roman"/>
                <w:color w:val="000000"/>
                <w:sz w:val="24"/>
                <w:szCs w:val="24"/>
                <w:shd w:val="clear" w:color="auto" w:fill="FFFFFF"/>
              </w:rPr>
              <w:t>У день відмови у державній реєстрації</w:t>
            </w:r>
          </w:p>
        </w:tc>
      </w:tr>
      <w:tr w:rsidR="00093A20" w:rsidRPr="00603A20" w:rsidTr="00F76235">
        <w:trPr>
          <w:trHeight w:val="165"/>
        </w:trPr>
        <w:tc>
          <w:tcPr>
            <w:tcW w:w="3462" w:type="dxa"/>
          </w:tcPr>
          <w:p w:rsidR="00093A20" w:rsidRPr="00603A20" w:rsidRDefault="00093A20" w:rsidP="00F76235">
            <w:pPr>
              <w:spacing w:before="100" w:beforeAutospacing="1" w:after="100" w:afterAutospacing="1" w:line="276" w:lineRule="auto"/>
              <w:rPr>
                <w:rFonts w:ascii="Times New Roman" w:hAnsi="Times New Roman"/>
                <w:sz w:val="24"/>
                <w:szCs w:val="24"/>
                <w:lang w:eastAsia="uk-UA"/>
              </w:rPr>
            </w:pPr>
            <w:r w:rsidRPr="00603A20">
              <w:rPr>
                <w:rFonts w:ascii="Times New Roman" w:hAnsi="Times New Roman"/>
                <w:sz w:val="24"/>
                <w:szCs w:val="24"/>
                <w:lang w:eastAsia="uk-UA"/>
              </w:rPr>
              <w:t xml:space="preserve">8. </w:t>
            </w:r>
            <w:r w:rsidRPr="00603A20">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 xml:space="preserve">Державний реєстратор </w:t>
            </w:r>
          </w:p>
        </w:tc>
        <w:tc>
          <w:tcPr>
            <w:tcW w:w="2268"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603A20" w:rsidRDefault="00093A20" w:rsidP="00F76235">
            <w:pPr>
              <w:spacing w:before="100" w:beforeAutospacing="1" w:after="100" w:afterAutospacing="1" w:line="276" w:lineRule="auto"/>
              <w:rPr>
                <w:rFonts w:ascii="Times New Roman" w:hAnsi="Times New Roman"/>
                <w:sz w:val="24"/>
                <w:szCs w:val="24"/>
                <w:lang w:eastAsia="uk-UA"/>
              </w:rPr>
            </w:pPr>
            <w:r w:rsidRPr="00603A20">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603A20">
              <w:rPr>
                <w:rFonts w:ascii="Times New Roman" w:hAnsi="Times New Roman"/>
                <w:color w:val="000000"/>
                <w:sz w:val="24"/>
                <w:szCs w:val="24"/>
              </w:rPr>
              <w:t xml:space="preserve"> або у скорочені строки за бажанням заявника.</w:t>
            </w:r>
          </w:p>
        </w:tc>
      </w:tr>
      <w:tr w:rsidR="00093A20" w:rsidRPr="00603A20" w:rsidTr="00F76235">
        <w:trPr>
          <w:trHeight w:val="165"/>
        </w:trPr>
        <w:tc>
          <w:tcPr>
            <w:tcW w:w="3462" w:type="dxa"/>
          </w:tcPr>
          <w:p w:rsidR="00093A20" w:rsidRPr="00603A20" w:rsidRDefault="00093A20" w:rsidP="00F76235">
            <w:pPr>
              <w:spacing w:before="100" w:beforeAutospacing="1" w:after="100" w:afterAutospacing="1" w:line="276" w:lineRule="auto"/>
              <w:rPr>
                <w:rFonts w:ascii="Times New Roman" w:hAnsi="Times New Roman"/>
                <w:sz w:val="24"/>
                <w:szCs w:val="24"/>
                <w:lang w:eastAsia="uk-UA"/>
              </w:rPr>
            </w:pPr>
            <w:r w:rsidRPr="00603A20">
              <w:rPr>
                <w:rFonts w:ascii="Times New Roman" w:hAnsi="Times New Roman"/>
                <w:sz w:val="24"/>
                <w:szCs w:val="24"/>
                <w:lang w:eastAsia="uk-UA"/>
              </w:rPr>
              <w:t xml:space="preserve">9. </w:t>
            </w:r>
            <w:r w:rsidRPr="00603A20">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 xml:space="preserve">Державний реєстратор </w:t>
            </w:r>
          </w:p>
        </w:tc>
        <w:tc>
          <w:tcPr>
            <w:tcW w:w="2268"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603A20"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603A20">
              <w:rPr>
                <w:rFonts w:ascii="Times New Roman" w:hAnsi="Times New Roman"/>
                <w:sz w:val="24"/>
                <w:szCs w:val="24"/>
              </w:rPr>
              <w:t>Після проведення реєстраційної дії.</w:t>
            </w:r>
          </w:p>
        </w:tc>
      </w:tr>
      <w:tr w:rsidR="00093A20" w:rsidRPr="00603A20" w:rsidTr="00F76235">
        <w:trPr>
          <w:trHeight w:val="165"/>
        </w:trPr>
        <w:tc>
          <w:tcPr>
            <w:tcW w:w="3462" w:type="dxa"/>
          </w:tcPr>
          <w:p w:rsidR="00093A20" w:rsidRPr="00603A20" w:rsidRDefault="00093A20" w:rsidP="00F76235">
            <w:pPr>
              <w:spacing w:before="100" w:beforeAutospacing="1" w:after="100" w:afterAutospacing="1" w:line="276" w:lineRule="auto"/>
              <w:rPr>
                <w:rFonts w:ascii="Times New Roman" w:hAnsi="Times New Roman"/>
                <w:sz w:val="24"/>
                <w:szCs w:val="24"/>
                <w:lang w:eastAsia="uk-UA"/>
              </w:rPr>
            </w:pPr>
            <w:r w:rsidRPr="00603A20">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127"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603A20" w:rsidRDefault="00093A20" w:rsidP="00F76235">
            <w:pPr>
              <w:spacing w:line="276" w:lineRule="auto"/>
              <w:rPr>
                <w:rFonts w:ascii="Times New Roman" w:hAnsi="Times New Roman"/>
                <w:sz w:val="24"/>
                <w:szCs w:val="24"/>
                <w:lang w:eastAsia="uk-UA"/>
              </w:rPr>
            </w:pPr>
            <w:r w:rsidRPr="00603A20">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603A20"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603A20">
              <w:rPr>
                <w:rFonts w:ascii="Times New Roman" w:hAnsi="Times New Roman"/>
                <w:sz w:val="24"/>
                <w:szCs w:val="24"/>
              </w:rPr>
              <w:t>Після проведення реєстраційної дії.</w:t>
            </w:r>
          </w:p>
        </w:tc>
      </w:tr>
    </w:tbl>
    <w:p w:rsidR="00093A20" w:rsidRPr="00603A20" w:rsidRDefault="00093A20" w:rsidP="00F76235">
      <w:pPr>
        <w:ind w:firstLine="555"/>
        <w:rPr>
          <w:rFonts w:ascii="Times New Roman" w:hAnsi="Times New Roman"/>
          <w:sz w:val="20"/>
        </w:rPr>
      </w:pPr>
      <w:r w:rsidRPr="00603A20">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603A20" w:rsidRDefault="00093A20" w:rsidP="00F76235">
      <w:pPr>
        <w:rPr>
          <w:rFonts w:ascii="Times New Roman" w:hAnsi="Times New Roman"/>
        </w:rPr>
      </w:pPr>
    </w:p>
    <w:p w:rsidR="00093A20" w:rsidRPr="00603A20" w:rsidRDefault="00093A20" w:rsidP="00F76235">
      <w:pPr>
        <w:rPr>
          <w:rFonts w:ascii="Times New Roman" w:hAnsi="Times New Roman"/>
          <w:b/>
          <w:sz w:val="24"/>
          <w:szCs w:val="24"/>
        </w:rPr>
      </w:pPr>
      <w:r w:rsidRPr="00603A20">
        <w:rPr>
          <w:rFonts w:ascii="Times New Roman" w:hAnsi="Times New Roman"/>
          <w:b/>
          <w:sz w:val="24"/>
          <w:szCs w:val="24"/>
        </w:rPr>
        <w:t xml:space="preserve">Начальник відділу державної реєстрації – </w:t>
      </w:r>
    </w:p>
    <w:p w:rsidR="00093A20" w:rsidRPr="00603A20" w:rsidRDefault="00093A20" w:rsidP="00F76235">
      <w:pPr>
        <w:rPr>
          <w:rFonts w:ascii="Times New Roman" w:hAnsi="Times New Roman"/>
          <w:b/>
          <w:sz w:val="24"/>
          <w:szCs w:val="24"/>
        </w:rPr>
      </w:pPr>
      <w:r w:rsidRPr="00603A20">
        <w:rPr>
          <w:rFonts w:ascii="Times New Roman" w:hAnsi="Times New Roman"/>
          <w:b/>
          <w:sz w:val="24"/>
          <w:szCs w:val="24"/>
        </w:rPr>
        <w:t xml:space="preserve">державний реєстратор Роменської </w:t>
      </w:r>
    </w:p>
    <w:p w:rsidR="00093A20" w:rsidRPr="00603A20" w:rsidRDefault="00093A20" w:rsidP="00F76235">
      <w:pPr>
        <w:rPr>
          <w:rFonts w:ascii="Times New Roman" w:hAnsi="Times New Roman"/>
          <w:b/>
          <w:sz w:val="24"/>
          <w:szCs w:val="24"/>
        </w:rPr>
      </w:pPr>
      <w:r w:rsidRPr="00603A20">
        <w:rPr>
          <w:rFonts w:ascii="Times New Roman" w:hAnsi="Times New Roman"/>
          <w:b/>
          <w:sz w:val="24"/>
          <w:szCs w:val="24"/>
        </w:rPr>
        <w:t xml:space="preserve">районної державної адміністрації </w:t>
      </w:r>
      <w:r w:rsidRPr="00603A20">
        <w:rPr>
          <w:rFonts w:ascii="Times New Roman" w:hAnsi="Times New Roman"/>
          <w:b/>
          <w:sz w:val="24"/>
          <w:szCs w:val="24"/>
        </w:rPr>
        <w:tab/>
      </w:r>
      <w:r w:rsidRPr="00603A20">
        <w:rPr>
          <w:rFonts w:ascii="Times New Roman" w:hAnsi="Times New Roman"/>
          <w:b/>
          <w:sz w:val="24"/>
          <w:szCs w:val="24"/>
        </w:rPr>
        <w:tab/>
      </w:r>
      <w:r w:rsidRPr="00603A20">
        <w:rPr>
          <w:rFonts w:ascii="Times New Roman" w:hAnsi="Times New Roman"/>
          <w:b/>
          <w:sz w:val="24"/>
          <w:szCs w:val="24"/>
        </w:rPr>
        <w:tab/>
      </w:r>
      <w:r w:rsidRPr="00603A20">
        <w:rPr>
          <w:rFonts w:ascii="Times New Roman" w:hAnsi="Times New Roman"/>
          <w:b/>
          <w:sz w:val="24"/>
          <w:szCs w:val="24"/>
        </w:rPr>
        <w:tab/>
      </w:r>
      <w:r w:rsidRPr="00603A20">
        <w:rPr>
          <w:rFonts w:ascii="Times New Roman" w:hAnsi="Times New Roman"/>
          <w:b/>
          <w:sz w:val="24"/>
          <w:szCs w:val="24"/>
        </w:rPr>
        <w:tab/>
        <w:t>О.СУХОДОЛЬСЬКА</w:t>
      </w:r>
    </w:p>
    <w:p w:rsidR="00093A20" w:rsidRPr="00603A20"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pPr>
        <w:rPr>
          <w:rFonts w:ascii="Times New Roman" w:hAnsi="Times New Roman"/>
          <w:sz w:val="28"/>
          <w:szCs w:val="28"/>
        </w:rPr>
        <w:sectPr w:rsidR="00093A20" w:rsidRPr="00B0005D" w:rsidSect="00603A20">
          <w:pgSz w:w="11906" w:h="16838"/>
          <w:pgMar w:top="1134" w:right="567" w:bottom="1134" w:left="1701" w:header="708" w:footer="708" w:gutter="0"/>
          <w:pgNumType w:start="1"/>
          <w:cols w:space="708"/>
          <w:titlePg/>
          <w:docGrid w:linePitch="381"/>
        </w:sectPr>
      </w:pPr>
    </w:p>
    <w:p w:rsidR="00093A20" w:rsidRPr="00603A20" w:rsidRDefault="00093A20" w:rsidP="00F76235">
      <w:pPr>
        <w:spacing w:line="360" w:lineRule="auto"/>
        <w:ind w:left="5897"/>
        <w:rPr>
          <w:rFonts w:ascii="Times New Roman" w:hAnsi="Times New Roman"/>
          <w:lang w:eastAsia="uk-UA"/>
        </w:rPr>
      </w:pPr>
      <w:r w:rsidRPr="00603A20">
        <w:rPr>
          <w:rFonts w:ascii="Times New Roman" w:hAnsi="Times New Roman"/>
          <w:lang w:eastAsia="uk-UA"/>
        </w:rPr>
        <w:t>ЗАТВЕРДЖЕНО</w:t>
      </w:r>
    </w:p>
    <w:p w:rsidR="00093A20" w:rsidRPr="00603A20" w:rsidRDefault="00093A20" w:rsidP="00F76235">
      <w:pPr>
        <w:ind w:left="5897"/>
        <w:rPr>
          <w:rFonts w:ascii="Times New Roman" w:hAnsi="Times New Roman"/>
          <w:lang w:eastAsia="uk-UA"/>
        </w:rPr>
      </w:pPr>
      <w:r w:rsidRPr="00603A20">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603A20" w:rsidRDefault="00093A20" w:rsidP="00F76235">
      <w:pPr>
        <w:ind w:left="5897"/>
        <w:rPr>
          <w:rFonts w:ascii="Times New Roman" w:hAnsi="Times New Roman"/>
          <w:lang w:eastAsia="uk-UA"/>
        </w:rPr>
      </w:pPr>
    </w:p>
    <w:p w:rsidR="00093A20" w:rsidRPr="00603A20" w:rsidRDefault="00093A20" w:rsidP="00F76235">
      <w:pPr>
        <w:ind w:left="-426"/>
        <w:jc w:val="center"/>
        <w:rPr>
          <w:rFonts w:ascii="Times New Roman" w:hAnsi="Times New Roman"/>
          <w:b/>
          <w:lang w:eastAsia="uk-UA"/>
        </w:rPr>
      </w:pPr>
      <w:r w:rsidRPr="00603A20">
        <w:rPr>
          <w:rFonts w:ascii="Times New Roman" w:hAnsi="Times New Roman"/>
          <w:b/>
          <w:lang w:eastAsia="uk-UA"/>
        </w:rPr>
        <w:t xml:space="preserve">ІНФОРМАЦІЙНА КАРТКА </w:t>
      </w:r>
    </w:p>
    <w:p w:rsidR="00093A20" w:rsidRPr="00603A20" w:rsidRDefault="00093A20" w:rsidP="00F76235">
      <w:pPr>
        <w:tabs>
          <w:tab w:val="left" w:pos="3969"/>
        </w:tabs>
        <w:ind w:left="-426"/>
        <w:jc w:val="center"/>
        <w:rPr>
          <w:rFonts w:ascii="Times New Roman" w:hAnsi="Times New Roman"/>
          <w:b/>
          <w:lang w:eastAsia="uk-UA"/>
        </w:rPr>
      </w:pPr>
      <w:r w:rsidRPr="00603A20">
        <w:rPr>
          <w:rFonts w:ascii="Times New Roman" w:hAnsi="Times New Roman"/>
          <w:b/>
          <w:lang w:eastAsia="uk-UA"/>
        </w:rPr>
        <w:t>адміністративної послуги з державної реєстрації переходу юридичної особи на діяльність на підставі модельного статуту (крім громадського формування)</w:t>
      </w:r>
    </w:p>
    <w:p w:rsidR="00093A20" w:rsidRPr="00603A20" w:rsidRDefault="00093A20" w:rsidP="00F76235">
      <w:pPr>
        <w:jc w:val="center"/>
        <w:rPr>
          <w:rFonts w:ascii="Times New Roman" w:hAnsi="Times New Roman"/>
          <w:b/>
          <w:lang w:eastAsia="uk-UA"/>
        </w:rPr>
      </w:pPr>
    </w:p>
    <w:p w:rsidR="00093A20" w:rsidRPr="00603A20" w:rsidRDefault="00093A20" w:rsidP="00F76235">
      <w:pPr>
        <w:jc w:val="center"/>
        <w:rPr>
          <w:rFonts w:ascii="Times New Roman" w:hAnsi="Times New Roman"/>
          <w:b/>
          <w:u w:val="single"/>
          <w:lang w:eastAsia="uk-UA"/>
        </w:rPr>
      </w:pPr>
      <w:r w:rsidRPr="00603A20">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603A20" w:rsidRDefault="00093A20" w:rsidP="00F76235">
      <w:pPr>
        <w:jc w:val="center"/>
        <w:rPr>
          <w:rFonts w:ascii="Times New Roman" w:hAnsi="Times New Roman"/>
          <w:sz w:val="20"/>
          <w:lang w:eastAsia="uk-UA"/>
        </w:rPr>
      </w:pPr>
      <w:r w:rsidRPr="00603A20">
        <w:rPr>
          <w:rFonts w:ascii="Times New Roman" w:hAnsi="Times New Roman"/>
          <w:sz w:val="20"/>
          <w:lang w:eastAsia="uk-UA"/>
        </w:rPr>
        <w:t xml:space="preserve"> (найменування суб’єкта надання адміністративної послуги та/або центру надання адміністративних послуг)</w:t>
      </w:r>
    </w:p>
    <w:p w:rsidR="00093A20" w:rsidRPr="00603A20" w:rsidRDefault="00093A20" w:rsidP="00F76235">
      <w:pPr>
        <w:jc w:val="center"/>
        <w:rPr>
          <w:rFonts w:ascii="Times New Roman" w:hAnsi="Times New Roman"/>
          <w:sz w:val="20"/>
          <w:lang w:eastAsia="uk-UA"/>
        </w:rPr>
      </w:pPr>
    </w:p>
    <w:tbl>
      <w:tblPr>
        <w:tblW w:w="5223"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9"/>
        <w:gridCol w:w="2632"/>
        <w:gridCol w:w="7072"/>
      </w:tblGrid>
      <w:tr w:rsidR="00093A20" w:rsidRPr="00603A20"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b/>
                <w:sz w:val="24"/>
                <w:szCs w:val="24"/>
                <w:lang w:eastAsia="uk-UA"/>
              </w:rPr>
            </w:pPr>
            <w:r w:rsidRPr="00603A20">
              <w:rPr>
                <w:rFonts w:ascii="Times New Roman" w:hAnsi="Times New Roman"/>
                <w:b/>
                <w:sz w:val="24"/>
                <w:szCs w:val="24"/>
                <w:lang w:eastAsia="uk-UA"/>
              </w:rPr>
              <w:t xml:space="preserve">Інформація про суб’єкта надання адміністративної послуги </w:t>
            </w:r>
          </w:p>
          <w:p w:rsidR="00093A20" w:rsidRPr="00603A20" w:rsidRDefault="00093A20" w:rsidP="00F76235">
            <w:pPr>
              <w:jc w:val="center"/>
              <w:rPr>
                <w:rFonts w:ascii="Times New Roman" w:hAnsi="Times New Roman"/>
                <w:b/>
                <w:sz w:val="24"/>
                <w:szCs w:val="24"/>
                <w:lang w:eastAsia="uk-UA"/>
              </w:rPr>
            </w:pPr>
            <w:r w:rsidRPr="00603A20">
              <w:rPr>
                <w:rFonts w:ascii="Times New Roman" w:hAnsi="Times New Roman"/>
                <w:b/>
                <w:sz w:val="24"/>
                <w:szCs w:val="24"/>
                <w:lang w:eastAsia="uk-UA"/>
              </w:rPr>
              <w:t>та/або центру надання адміністративних послуг</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 xml:space="preserve">Місцезнаходження </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603A20">
              <w:rPr>
                <w:rFonts w:ascii="Times New Roman" w:hAnsi="Times New Roman"/>
                <w:sz w:val="24"/>
                <w:szCs w:val="24"/>
                <w:lang w:eastAsia="uk-UA"/>
              </w:rPr>
              <w:t xml:space="preserve"> бульвар Свободи, 1 м. Ромни Сумська обл.., 42000;</w:t>
            </w:r>
          </w:p>
          <w:p w:rsidR="00093A20" w:rsidRPr="00603A20" w:rsidRDefault="00093A20" w:rsidP="00F76235">
            <w:pPr>
              <w:ind w:firstLine="151"/>
              <w:rPr>
                <w:rFonts w:ascii="Times New Roman" w:hAnsi="Times New Roman"/>
                <w:b/>
                <w:sz w:val="24"/>
                <w:szCs w:val="24"/>
                <w:lang w:eastAsia="uk-UA"/>
              </w:rPr>
            </w:pPr>
            <w:r w:rsidRPr="00603A20">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603A20">
              <w:rPr>
                <w:rFonts w:ascii="Times New Roman" w:hAnsi="Times New Roman"/>
                <w:sz w:val="24"/>
                <w:szCs w:val="24"/>
                <w:lang w:eastAsia="uk-UA"/>
              </w:rPr>
              <w:t>бульвар Свободи, 1 м. Ромни Сумська обл.., 42000;</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2</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 xml:space="preserve">Інформація щодо режиму роботи </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151"/>
              <w:rPr>
                <w:rFonts w:ascii="Times New Roman" w:hAnsi="Times New Roman"/>
                <w:b/>
                <w:sz w:val="24"/>
                <w:szCs w:val="24"/>
                <w:lang w:eastAsia="uk-UA"/>
              </w:rPr>
            </w:pPr>
            <w:r w:rsidRPr="00603A20">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понеділок – з 8-00 до 17-15                  четвер      – з 8-00 до 17-15</w:t>
            </w:r>
          </w:p>
          <w:p w:rsidR="00093A20" w:rsidRPr="00603A20" w:rsidRDefault="00093A20" w:rsidP="00F76235">
            <w:pPr>
              <w:tabs>
                <w:tab w:val="left" w:pos="1453"/>
              </w:tabs>
              <w:ind w:firstLine="151"/>
              <w:rPr>
                <w:rFonts w:ascii="Times New Roman" w:hAnsi="Times New Roman"/>
                <w:sz w:val="24"/>
                <w:szCs w:val="24"/>
                <w:lang w:eastAsia="uk-UA"/>
              </w:rPr>
            </w:pPr>
            <w:r w:rsidRPr="00603A20">
              <w:rPr>
                <w:rFonts w:ascii="Times New Roman" w:hAnsi="Times New Roman"/>
                <w:sz w:val="24"/>
                <w:szCs w:val="24"/>
                <w:lang w:eastAsia="uk-UA"/>
              </w:rPr>
              <w:t>вівторок   – з 8-00 до 20-00                   п’ятниця – з 8-00 до 16-00</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середа      – з 8-00 до 17-15                   вихідні дні – субота, неділя</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без перерви на обід</w:t>
            </w:r>
          </w:p>
          <w:p w:rsidR="00093A20" w:rsidRPr="00603A20" w:rsidRDefault="00093A20" w:rsidP="00F76235">
            <w:pPr>
              <w:ind w:firstLine="151"/>
              <w:rPr>
                <w:rFonts w:ascii="Times New Roman" w:hAnsi="Times New Roman"/>
                <w:b/>
                <w:sz w:val="24"/>
                <w:szCs w:val="24"/>
                <w:lang w:eastAsia="uk-UA"/>
              </w:rPr>
            </w:pPr>
            <w:r w:rsidRPr="00603A20">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понеділок-четвер – з 8-00 до 17-15, п’ятниця з 8-00 до 16-00</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вихідні дні – субота, неділя</w:t>
            </w:r>
          </w:p>
          <w:p w:rsidR="00093A20" w:rsidRPr="00603A20" w:rsidRDefault="00093A20" w:rsidP="00F76235">
            <w:pPr>
              <w:ind w:firstLine="151"/>
              <w:rPr>
                <w:rFonts w:ascii="Times New Roman" w:hAnsi="Times New Roman"/>
                <w:i/>
                <w:sz w:val="24"/>
                <w:szCs w:val="24"/>
                <w:lang w:eastAsia="uk-UA"/>
              </w:rPr>
            </w:pPr>
            <w:r w:rsidRPr="00603A20">
              <w:rPr>
                <w:rFonts w:ascii="Times New Roman" w:hAnsi="Times New Roman"/>
                <w:sz w:val="24"/>
                <w:szCs w:val="24"/>
                <w:lang w:eastAsia="uk-UA"/>
              </w:rPr>
              <w:t>обідня перерва з 12-00 до 13-00</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3</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 xml:space="preserve">Телефон/факс (довідки), адреса електронної пошти та веб-сайт </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151"/>
              <w:rPr>
                <w:rFonts w:ascii="Times New Roman" w:hAnsi="Times New Roman"/>
                <w:b/>
                <w:sz w:val="24"/>
                <w:szCs w:val="24"/>
                <w:lang w:eastAsia="uk-UA"/>
              </w:rPr>
            </w:pPr>
            <w:r w:rsidRPr="00603A20">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тел. (05448)5-31-27</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 xml:space="preserve">електронна адреса: </w:t>
            </w:r>
            <w:hyperlink r:id="rId43" w:history="1">
              <w:r w:rsidRPr="00603A20">
                <w:rPr>
                  <w:rStyle w:val="Hyperlink"/>
                  <w:rFonts w:ascii="Times New Roman" w:hAnsi="Times New Roman"/>
                  <w:color w:val="auto"/>
                  <w:sz w:val="24"/>
                  <w:szCs w:val="24"/>
                  <w:lang w:val="en-US" w:eastAsia="uk-UA"/>
                </w:rPr>
                <w:t>rmn</w:t>
              </w:r>
              <w:r w:rsidRPr="00603A20">
                <w:rPr>
                  <w:rStyle w:val="Hyperlink"/>
                  <w:rFonts w:ascii="Times New Roman" w:hAnsi="Times New Roman"/>
                  <w:color w:val="auto"/>
                  <w:sz w:val="24"/>
                  <w:szCs w:val="24"/>
                  <w:lang w:eastAsia="uk-UA"/>
                </w:rPr>
                <w:t>.</w:t>
              </w:r>
              <w:r w:rsidRPr="00603A20">
                <w:rPr>
                  <w:rStyle w:val="Hyperlink"/>
                  <w:rFonts w:ascii="Times New Roman" w:hAnsi="Times New Roman"/>
                  <w:color w:val="auto"/>
                  <w:sz w:val="24"/>
                  <w:szCs w:val="24"/>
                  <w:lang w:val="en-US" w:eastAsia="uk-UA"/>
                </w:rPr>
                <w:t>cnap</w:t>
              </w:r>
              <w:r w:rsidRPr="00603A20">
                <w:rPr>
                  <w:rStyle w:val="Hyperlink"/>
                  <w:rFonts w:ascii="Times New Roman" w:hAnsi="Times New Roman"/>
                  <w:color w:val="auto"/>
                  <w:sz w:val="24"/>
                  <w:szCs w:val="24"/>
                  <w:lang w:eastAsia="uk-UA"/>
                </w:rPr>
                <w:t>@</w:t>
              </w:r>
              <w:r w:rsidRPr="00603A20">
                <w:rPr>
                  <w:rStyle w:val="Hyperlink"/>
                  <w:rFonts w:ascii="Times New Roman" w:hAnsi="Times New Roman"/>
                  <w:color w:val="auto"/>
                  <w:sz w:val="24"/>
                  <w:szCs w:val="24"/>
                  <w:lang w:val="en-US" w:eastAsia="uk-UA"/>
                </w:rPr>
                <w:t>sm</w:t>
              </w:r>
              <w:r w:rsidRPr="00603A20">
                <w:rPr>
                  <w:rStyle w:val="Hyperlink"/>
                  <w:rFonts w:ascii="Times New Roman" w:hAnsi="Times New Roman"/>
                  <w:color w:val="auto"/>
                  <w:sz w:val="24"/>
                  <w:szCs w:val="24"/>
                  <w:lang w:eastAsia="uk-UA"/>
                </w:rPr>
                <w:t>.</w:t>
              </w:r>
              <w:r w:rsidRPr="00603A20">
                <w:rPr>
                  <w:rStyle w:val="Hyperlink"/>
                  <w:rFonts w:ascii="Times New Roman" w:hAnsi="Times New Roman"/>
                  <w:color w:val="auto"/>
                  <w:sz w:val="24"/>
                  <w:szCs w:val="24"/>
                  <w:lang w:val="en-US" w:eastAsia="uk-UA"/>
                </w:rPr>
                <w:t>gov</w:t>
              </w:r>
              <w:r w:rsidRPr="00603A20">
                <w:rPr>
                  <w:rStyle w:val="Hyperlink"/>
                  <w:rFonts w:ascii="Times New Roman" w:hAnsi="Times New Roman"/>
                  <w:color w:val="auto"/>
                  <w:sz w:val="24"/>
                  <w:szCs w:val="24"/>
                  <w:lang w:val="ru-RU" w:eastAsia="uk-UA"/>
                </w:rPr>
                <w:t>.</w:t>
              </w:r>
              <w:r w:rsidRPr="00603A20">
                <w:rPr>
                  <w:rStyle w:val="Hyperlink"/>
                  <w:rFonts w:ascii="Times New Roman" w:hAnsi="Times New Roman"/>
                  <w:color w:val="auto"/>
                  <w:sz w:val="24"/>
                  <w:szCs w:val="24"/>
                  <w:lang w:val="en-US" w:eastAsia="uk-UA"/>
                </w:rPr>
                <w:t>ua</w:t>
              </w:r>
            </w:hyperlink>
          </w:p>
          <w:p w:rsidR="00093A20" w:rsidRPr="00603A20" w:rsidRDefault="00093A20" w:rsidP="00F76235">
            <w:pPr>
              <w:ind w:firstLine="151"/>
              <w:rPr>
                <w:rFonts w:ascii="Times New Roman" w:hAnsi="Times New Roman"/>
                <w:b/>
                <w:sz w:val="24"/>
                <w:szCs w:val="24"/>
                <w:lang w:eastAsia="uk-UA"/>
              </w:rPr>
            </w:pPr>
            <w:r w:rsidRPr="00603A20">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603A20" w:rsidRDefault="00093A20" w:rsidP="00F76235">
            <w:pPr>
              <w:ind w:firstLine="151"/>
              <w:rPr>
                <w:rFonts w:ascii="Times New Roman" w:hAnsi="Times New Roman"/>
                <w:sz w:val="24"/>
                <w:szCs w:val="24"/>
                <w:lang w:eastAsia="uk-UA"/>
              </w:rPr>
            </w:pPr>
            <w:r w:rsidRPr="00603A20">
              <w:rPr>
                <w:rFonts w:ascii="Times New Roman" w:hAnsi="Times New Roman"/>
                <w:sz w:val="24"/>
                <w:szCs w:val="24"/>
                <w:lang w:eastAsia="uk-UA"/>
              </w:rPr>
              <w:t>тел. (054277)6505, (054277)6504</w:t>
            </w:r>
          </w:p>
          <w:p w:rsidR="00093A20" w:rsidRPr="00603A20" w:rsidRDefault="00093A20" w:rsidP="00F76235">
            <w:pPr>
              <w:ind w:firstLine="151"/>
              <w:rPr>
                <w:rFonts w:ascii="Times New Roman" w:hAnsi="Times New Roman"/>
                <w:i/>
                <w:sz w:val="24"/>
                <w:szCs w:val="24"/>
                <w:lang w:val="ru-RU" w:eastAsia="uk-UA"/>
              </w:rPr>
            </w:pPr>
            <w:r w:rsidRPr="00603A20">
              <w:rPr>
                <w:rFonts w:ascii="Times New Roman" w:hAnsi="Times New Roman"/>
                <w:sz w:val="24"/>
                <w:szCs w:val="24"/>
                <w:lang w:eastAsia="uk-UA"/>
              </w:rPr>
              <w:t>електронна адреса</w:t>
            </w:r>
            <w:r w:rsidRPr="00603A20">
              <w:rPr>
                <w:rFonts w:ascii="Times New Roman" w:hAnsi="Times New Roman"/>
                <w:sz w:val="24"/>
                <w:szCs w:val="24"/>
                <w:lang w:val="ru-RU" w:eastAsia="uk-UA"/>
              </w:rPr>
              <w:t xml:space="preserve"> </w:t>
            </w:r>
            <w:hyperlink r:id="rId44" w:history="1">
              <w:r w:rsidRPr="00603A20">
                <w:rPr>
                  <w:rStyle w:val="Hyperlink"/>
                  <w:rFonts w:ascii="Times New Roman" w:hAnsi="Times New Roman"/>
                  <w:color w:val="auto"/>
                  <w:sz w:val="24"/>
                  <w:szCs w:val="24"/>
                  <w:lang w:val="en-US" w:eastAsia="uk-UA"/>
                </w:rPr>
                <w:t>rmn</w:t>
              </w:r>
              <w:r w:rsidRPr="00603A20">
                <w:rPr>
                  <w:rStyle w:val="Hyperlink"/>
                  <w:rFonts w:ascii="Times New Roman" w:hAnsi="Times New Roman"/>
                  <w:color w:val="auto"/>
                  <w:sz w:val="24"/>
                  <w:szCs w:val="24"/>
                  <w:lang w:val="ru-RU" w:eastAsia="uk-UA"/>
                </w:rPr>
                <w:t>.</w:t>
              </w:r>
              <w:r w:rsidRPr="00603A20">
                <w:rPr>
                  <w:rStyle w:val="Hyperlink"/>
                  <w:rFonts w:ascii="Times New Roman" w:hAnsi="Times New Roman"/>
                  <w:color w:val="auto"/>
                  <w:sz w:val="24"/>
                  <w:szCs w:val="24"/>
                  <w:lang w:val="en-US" w:eastAsia="uk-UA"/>
                </w:rPr>
                <w:t>reestrator</w:t>
              </w:r>
              <w:r w:rsidRPr="00603A20">
                <w:rPr>
                  <w:rStyle w:val="Hyperlink"/>
                  <w:rFonts w:ascii="Times New Roman" w:hAnsi="Times New Roman"/>
                  <w:color w:val="auto"/>
                  <w:sz w:val="24"/>
                  <w:szCs w:val="24"/>
                  <w:lang w:val="ru-RU" w:eastAsia="uk-UA"/>
                </w:rPr>
                <w:t>@</w:t>
              </w:r>
              <w:r w:rsidRPr="00603A20">
                <w:rPr>
                  <w:rStyle w:val="Hyperlink"/>
                  <w:rFonts w:ascii="Times New Roman" w:hAnsi="Times New Roman"/>
                  <w:color w:val="auto"/>
                  <w:sz w:val="24"/>
                  <w:szCs w:val="24"/>
                  <w:lang w:val="en-US" w:eastAsia="uk-UA"/>
                </w:rPr>
                <w:t>sm</w:t>
              </w:r>
              <w:r w:rsidRPr="00603A20">
                <w:rPr>
                  <w:rStyle w:val="Hyperlink"/>
                  <w:rFonts w:ascii="Times New Roman" w:hAnsi="Times New Roman"/>
                  <w:color w:val="auto"/>
                  <w:sz w:val="24"/>
                  <w:szCs w:val="24"/>
                  <w:lang w:val="ru-RU" w:eastAsia="uk-UA"/>
                </w:rPr>
                <w:t>.</w:t>
              </w:r>
              <w:r w:rsidRPr="00603A20">
                <w:rPr>
                  <w:rStyle w:val="Hyperlink"/>
                  <w:rFonts w:ascii="Times New Roman" w:hAnsi="Times New Roman"/>
                  <w:color w:val="auto"/>
                  <w:sz w:val="24"/>
                  <w:szCs w:val="24"/>
                  <w:lang w:val="en-US" w:eastAsia="uk-UA"/>
                </w:rPr>
                <w:t>gov</w:t>
              </w:r>
              <w:r w:rsidRPr="00603A20">
                <w:rPr>
                  <w:rStyle w:val="Hyperlink"/>
                  <w:rFonts w:ascii="Times New Roman" w:hAnsi="Times New Roman"/>
                  <w:color w:val="auto"/>
                  <w:sz w:val="24"/>
                  <w:szCs w:val="24"/>
                  <w:lang w:val="ru-RU" w:eastAsia="uk-UA"/>
                </w:rPr>
                <w:t>.</w:t>
              </w:r>
              <w:r w:rsidRPr="00603A20">
                <w:rPr>
                  <w:rStyle w:val="Hyperlink"/>
                  <w:rFonts w:ascii="Times New Roman" w:hAnsi="Times New Roman"/>
                  <w:color w:val="auto"/>
                  <w:sz w:val="24"/>
                  <w:szCs w:val="24"/>
                  <w:lang w:val="en-US" w:eastAsia="uk-UA"/>
                </w:rPr>
                <w:t>ua</w:t>
              </w:r>
            </w:hyperlink>
          </w:p>
        </w:tc>
      </w:tr>
      <w:tr w:rsidR="00093A20" w:rsidRPr="00603A20"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b/>
                <w:sz w:val="24"/>
                <w:szCs w:val="24"/>
                <w:lang w:eastAsia="uk-UA"/>
              </w:rPr>
            </w:pPr>
            <w:r w:rsidRPr="00603A20">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4</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Закони України</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tabs>
                <w:tab w:val="left" w:pos="217"/>
              </w:tabs>
              <w:ind w:left="0" w:firstLine="217"/>
              <w:rPr>
                <w:sz w:val="24"/>
                <w:szCs w:val="24"/>
                <w:lang w:eastAsia="uk-UA"/>
              </w:rPr>
            </w:pPr>
            <w:r w:rsidRPr="00603A20">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5</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Акти Кабінету Міністрів України</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217"/>
              <w:rPr>
                <w:rFonts w:ascii="Times New Roman" w:hAnsi="Times New Roman"/>
                <w:sz w:val="24"/>
                <w:szCs w:val="24"/>
                <w:lang w:eastAsia="uk-UA"/>
              </w:rPr>
            </w:pPr>
            <w:r w:rsidRPr="00603A20">
              <w:rPr>
                <w:rFonts w:ascii="Times New Roman" w:hAnsi="Times New Roman"/>
                <w:sz w:val="24"/>
                <w:szCs w:val="24"/>
                <w:lang w:eastAsia="uk-UA"/>
              </w:rPr>
              <w:t>–</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6</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Акти центральних органів виконавчої влади</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keepNext/>
              <w:numPr>
                <w:ilvl w:val="0"/>
                <w:numId w:val="63"/>
              </w:numPr>
              <w:ind w:left="0" w:firstLine="357"/>
              <w:rPr>
                <w:rFonts w:eastAsia="Batang"/>
                <w:sz w:val="24"/>
                <w:szCs w:val="24"/>
                <w:lang w:eastAsia="ko-KR"/>
              </w:rPr>
            </w:pPr>
            <w:r w:rsidRPr="00603A20">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603A20">
              <w:rPr>
                <w:bCs/>
                <w:sz w:val="24"/>
                <w:szCs w:val="24"/>
              </w:rPr>
              <w:t>1500/29630</w:t>
            </w:r>
            <w:r w:rsidRPr="00603A20">
              <w:rPr>
                <w:sz w:val="24"/>
                <w:szCs w:val="24"/>
                <w:lang w:eastAsia="uk-UA"/>
              </w:rPr>
              <w:t>;</w:t>
            </w:r>
            <w:r w:rsidRPr="00603A20">
              <w:rPr>
                <w:bCs/>
                <w:sz w:val="24"/>
                <w:szCs w:val="24"/>
              </w:rPr>
              <w:t xml:space="preserve"> </w:t>
            </w:r>
          </w:p>
          <w:p w:rsidR="00093A20" w:rsidRPr="00603A20" w:rsidRDefault="00093A20" w:rsidP="00F76235">
            <w:pPr>
              <w:pStyle w:val="ListParagraph"/>
              <w:numPr>
                <w:ilvl w:val="0"/>
                <w:numId w:val="63"/>
              </w:numPr>
              <w:tabs>
                <w:tab w:val="left" w:pos="0"/>
              </w:tabs>
              <w:ind w:left="0" w:firstLine="357"/>
              <w:rPr>
                <w:sz w:val="24"/>
                <w:szCs w:val="24"/>
                <w:lang w:eastAsia="uk-UA"/>
              </w:rPr>
            </w:pPr>
            <w:r w:rsidRPr="00603A20">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603A20" w:rsidRDefault="00093A20" w:rsidP="00F76235">
            <w:pPr>
              <w:pStyle w:val="ListParagraph"/>
              <w:numPr>
                <w:ilvl w:val="0"/>
                <w:numId w:val="63"/>
              </w:numPr>
              <w:tabs>
                <w:tab w:val="left" w:pos="0"/>
              </w:tabs>
              <w:ind w:left="0" w:firstLine="357"/>
              <w:rPr>
                <w:sz w:val="24"/>
                <w:szCs w:val="24"/>
                <w:lang w:eastAsia="uk-UA"/>
              </w:rPr>
            </w:pPr>
            <w:r w:rsidRPr="00603A20">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093A20" w:rsidRPr="00603A20"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b/>
                <w:sz w:val="24"/>
                <w:szCs w:val="24"/>
                <w:lang w:eastAsia="uk-UA"/>
              </w:rPr>
            </w:pPr>
            <w:r w:rsidRPr="00603A20">
              <w:rPr>
                <w:rFonts w:ascii="Times New Roman" w:hAnsi="Times New Roman"/>
                <w:b/>
                <w:sz w:val="24"/>
                <w:szCs w:val="24"/>
                <w:lang w:eastAsia="uk-UA"/>
              </w:rPr>
              <w:t>Умови отримання адміністративної послуги</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7</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Підстава для отримання адміністративної послуги</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223"/>
              <w:rPr>
                <w:rFonts w:ascii="Times New Roman" w:hAnsi="Times New Roman"/>
                <w:sz w:val="24"/>
                <w:szCs w:val="24"/>
                <w:lang w:eastAsia="uk-UA"/>
              </w:rPr>
            </w:pPr>
            <w:r w:rsidRPr="00603A20">
              <w:rPr>
                <w:rFonts w:ascii="Times New Roman" w:hAnsi="Times New Roman"/>
                <w:sz w:val="24"/>
                <w:szCs w:val="24"/>
              </w:rPr>
              <w:t xml:space="preserve">Звернення уповноваженого представника  юридичної особи </w:t>
            </w:r>
            <w:r w:rsidRPr="00603A20">
              <w:rPr>
                <w:rFonts w:ascii="Times New Roman" w:hAnsi="Times New Roman"/>
                <w:sz w:val="24"/>
                <w:szCs w:val="24"/>
                <w:lang w:eastAsia="uk-UA"/>
              </w:rPr>
              <w:t>(далі – заявник)</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8</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numPr>
                <w:ilvl w:val="0"/>
                <w:numId w:val="64"/>
              </w:numPr>
              <w:ind w:left="0" w:firstLine="357"/>
              <w:rPr>
                <w:sz w:val="24"/>
                <w:szCs w:val="24"/>
                <w:lang w:eastAsia="uk-UA"/>
              </w:rPr>
            </w:pPr>
            <w:r w:rsidRPr="00603A20">
              <w:rPr>
                <w:sz w:val="24"/>
                <w:szCs w:val="24"/>
                <w:lang w:eastAsia="uk-UA"/>
              </w:rPr>
              <w:t>Заява про державну реєстрацію переходу з власного установчого документа на діяльність на підставі модельного статуту;</w:t>
            </w:r>
          </w:p>
          <w:p w:rsidR="00093A20" w:rsidRPr="00603A20" w:rsidRDefault="00093A20" w:rsidP="00F76235">
            <w:pPr>
              <w:pStyle w:val="ListParagraph"/>
              <w:numPr>
                <w:ilvl w:val="0"/>
                <w:numId w:val="64"/>
              </w:numPr>
              <w:ind w:left="0" w:firstLine="357"/>
              <w:rPr>
                <w:sz w:val="24"/>
                <w:szCs w:val="24"/>
                <w:lang w:eastAsia="uk-UA"/>
              </w:rPr>
            </w:pPr>
            <w:r w:rsidRPr="00603A20">
              <w:rPr>
                <w:sz w:val="24"/>
                <w:szCs w:val="24"/>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модельного статуту;</w:t>
            </w:r>
          </w:p>
          <w:p w:rsidR="00093A20" w:rsidRPr="00603A20" w:rsidRDefault="00093A20" w:rsidP="00F76235">
            <w:pPr>
              <w:pStyle w:val="ListParagraph"/>
              <w:numPr>
                <w:ilvl w:val="0"/>
                <w:numId w:val="64"/>
              </w:numPr>
              <w:ind w:left="0" w:firstLine="357"/>
              <w:rPr>
                <w:sz w:val="24"/>
                <w:szCs w:val="24"/>
                <w:lang w:eastAsia="uk-UA"/>
              </w:rPr>
            </w:pPr>
            <w:r w:rsidRPr="00603A20">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093A20" w:rsidRPr="00603A20" w:rsidRDefault="00093A20" w:rsidP="00F76235">
            <w:pPr>
              <w:ind w:firstLine="217"/>
              <w:rPr>
                <w:rFonts w:ascii="Times New Roman" w:hAnsi="Times New Roman"/>
                <w:sz w:val="24"/>
                <w:szCs w:val="24"/>
                <w:lang w:eastAsia="uk-UA"/>
              </w:rPr>
            </w:pPr>
            <w:r w:rsidRPr="00603A20">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603A20" w:rsidRDefault="00093A20" w:rsidP="00F76235">
            <w:pPr>
              <w:ind w:firstLine="217"/>
              <w:rPr>
                <w:rFonts w:ascii="Times New Roman" w:hAnsi="Times New Roman"/>
                <w:sz w:val="24"/>
                <w:szCs w:val="24"/>
                <w:lang w:eastAsia="uk-UA"/>
              </w:rPr>
            </w:pPr>
            <w:r w:rsidRPr="00603A20">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9</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603A20">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603A20"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603A20">
              <w:rPr>
                <w:rFonts w:ascii="Times New Roman" w:hAnsi="Times New Roman"/>
                <w:sz w:val="24"/>
                <w:szCs w:val="24"/>
              </w:rPr>
              <w:t xml:space="preserve">2. В </w:t>
            </w:r>
            <w:r w:rsidRPr="00603A20">
              <w:rPr>
                <w:rFonts w:ascii="Times New Roman" w:hAnsi="Times New Roman"/>
                <w:sz w:val="24"/>
                <w:szCs w:val="24"/>
                <w:lang w:eastAsia="uk-UA"/>
              </w:rPr>
              <w:t>електронній формі д</w:t>
            </w:r>
            <w:r w:rsidRPr="00603A20">
              <w:rPr>
                <w:rFonts w:ascii="Times New Roman" w:hAnsi="Times New Roman"/>
                <w:sz w:val="24"/>
                <w:szCs w:val="24"/>
              </w:rPr>
              <w:t>окументи</w:t>
            </w:r>
            <w:r w:rsidRPr="00603A20">
              <w:rPr>
                <w:rFonts w:ascii="Times New Roman" w:hAnsi="Times New Roman"/>
                <w:sz w:val="24"/>
                <w:szCs w:val="24"/>
                <w:lang w:eastAsia="uk-UA"/>
              </w:rPr>
              <w:t xml:space="preserve"> подаються </w:t>
            </w:r>
            <w:r w:rsidRPr="00603A20">
              <w:rPr>
                <w:rFonts w:ascii="Times New Roman" w:hAnsi="Times New Roman"/>
                <w:sz w:val="24"/>
                <w:szCs w:val="24"/>
              </w:rPr>
              <w:t>через портал електронних сервісів</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10</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Платність (безоплатність) надання адміністративної послуги</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217"/>
              <w:rPr>
                <w:rFonts w:ascii="Times New Roman" w:hAnsi="Times New Roman"/>
                <w:sz w:val="24"/>
                <w:szCs w:val="24"/>
                <w:lang w:eastAsia="uk-UA"/>
              </w:rPr>
            </w:pPr>
            <w:r w:rsidRPr="00603A20">
              <w:rPr>
                <w:rFonts w:ascii="Times New Roman" w:hAnsi="Times New Roman"/>
                <w:sz w:val="24"/>
                <w:szCs w:val="24"/>
                <w:lang w:eastAsia="uk-UA"/>
              </w:rPr>
              <w:t>Безоплатно</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11</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Строк надання адміністративної послуги</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217"/>
              <w:rPr>
                <w:rFonts w:ascii="Times New Roman" w:hAnsi="Times New Roman"/>
                <w:sz w:val="24"/>
                <w:szCs w:val="24"/>
                <w:lang w:eastAsia="uk-UA"/>
              </w:rPr>
            </w:pPr>
            <w:r w:rsidRPr="00603A20">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603A20" w:rsidRDefault="00093A20" w:rsidP="00F76235">
            <w:pPr>
              <w:ind w:firstLine="217"/>
              <w:rPr>
                <w:rFonts w:ascii="Times New Roman" w:hAnsi="Times New Roman"/>
                <w:sz w:val="24"/>
                <w:szCs w:val="24"/>
                <w:lang w:eastAsia="uk-UA"/>
              </w:rPr>
            </w:pPr>
            <w:r w:rsidRPr="00603A20">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603A20"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603A20">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12</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numPr>
                <w:ilvl w:val="0"/>
                <w:numId w:val="65"/>
              </w:numPr>
              <w:tabs>
                <w:tab w:val="left" w:pos="-67"/>
              </w:tabs>
              <w:ind w:left="0" w:firstLine="357"/>
              <w:rPr>
                <w:sz w:val="24"/>
                <w:szCs w:val="24"/>
                <w:lang w:eastAsia="uk-UA"/>
              </w:rPr>
            </w:pPr>
            <w:r w:rsidRPr="00603A20">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603A20" w:rsidRDefault="00093A20" w:rsidP="00F76235">
            <w:pPr>
              <w:pStyle w:val="ListParagraph"/>
              <w:numPr>
                <w:ilvl w:val="0"/>
                <w:numId w:val="65"/>
              </w:numPr>
              <w:tabs>
                <w:tab w:val="left" w:pos="-67"/>
              </w:tabs>
              <w:ind w:left="0" w:firstLine="357"/>
              <w:rPr>
                <w:sz w:val="24"/>
                <w:szCs w:val="24"/>
                <w:lang w:eastAsia="uk-UA"/>
              </w:rPr>
            </w:pPr>
            <w:r w:rsidRPr="00603A20">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603A20" w:rsidRDefault="00093A20" w:rsidP="00F76235">
            <w:pPr>
              <w:pStyle w:val="ListParagraph"/>
              <w:numPr>
                <w:ilvl w:val="0"/>
                <w:numId w:val="65"/>
              </w:numPr>
              <w:tabs>
                <w:tab w:val="left" w:pos="-67"/>
              </w:tabs>
              <w:ind w:left="0" w:firstLine="357"/>
              <w:rPr>
                <w:sz w:val="24"/>
                <w:szCs w:val="24"/>
                <w:lang w:eastAsia="uk-UA"/>
              </w:rPr>
            </w:pPr>
            <w:r w:rsidRPr="00603A20">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603A20" w:rsidRDefault="00093A20" w:rsidP="00F76235">
            <w:pPr>
              <w:pStyle w:val="ListParagraph"/>
              <w:numPr>
                <w:ilvl w:val="0"/>
                <w:numId w:val="65"/>
              </w:numPr>
              <w:tabs>
                <w:tab w:val="left" w:pos="-67"/>
              </w:tabs>
              <w:ind w:left="0" w:firstLine="357"/>
              <w:rPr>
                <w:sz w:val="24"/>
                <w:szCs w:val="24"/>
                <w:lang w:eastAsia="uk-UA"/>
              </w:rPr>
            </w:pPr>
            <w:r w:rsidRPr="00603A20">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603A20" w:rsidRDefault="00093A20" w:rsidP="00F76235">
            <w:pPr>
              <w:pStyle w:val="ListParagraph"/>
              <w:numPr>
                <w:ilvl w:val="0"/>
                <w:numId w:val="65"/>
              </w:numPr>
              <w:tabs>
                <w:tab w:val="left" w:pos="-67"/>
              </w:tabs>
              <w:ind w:left="0" w:firstLine="357"/>
              <w:rPr>
                <w:sz w:val="24"/>
                <w:szCs w:val="24"/>
                <w:lang w:eastAsia="uk-UA"/>
              </w:rPr>
            </w:pPr>
            <w:r w:rsidRPr="00603A20">
              <w:rPr>
                <w:sz w:val="24"/>
                <w:szCs w:val="24"/>
                <w:lang w:eastAsia="uk-UA"/>
              </w:rPr>
              <w:t>Подання документів з порушенням встановленого законодавством строку для їх подання</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13</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Перелік підстав для відмови у державній реєстрації</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numPr>
                <w:ilvl w:val="0"/>
                <w:numId w:val="66"/>
              </w:numPr>
              <w:tabs>
                <w:tab w:val="left" w:pos="692"/>
              </w:tabs>
              <w:ind w:left="0" w:firstLine="357"/>
              <w:rPr>
                <w:sz w:val="24"/>
                <w:szCs w:val="24"/>
                <w:lang w:eastAsia="uk-UA"/>
              </w:rPr>
            </w:pPr>
            <w:r w:rsidRPr="00603A20">
              <w:rPr>
                <w:sz w:val="24"/>
                <w:szCs w:val="24"/>
                <w:lang w:eastAsia="uk-UA"/>
              </w:rPr>
              <w:t>Документи подано особою, яка не має на це повноважень;</w:t>
            </w:r>
          </w:p>
          <w:p w:rsidR="00093A20" w:rsidRPr="00603A20" w:rsidRDefault="00093A20" w:rsidP="00F76235">
            <w:pPr>
              <w:pStyle w:val="ListParagraph"/>
              <w:numPr>
                <w:ilvl w:val="0"/>
                <w:numId w:val="66"/>
              </w:numPr>
              <w:tabs>
                <w:tab w:val="left" w:pos="692"/>
              </w:tabs>
              <w:ind w:left="0" w:firstLine="357"/>
              <w:rPr>
                <w:sz w:val="24"/>
                <w:szCs w:val="24"/>
                <w:lang w:eastAsia="uk-UA"/>
              </w:rPr>
            </w:pPr>
            <w:r w:rsidRPr="00603A20">
              <w:rPr>
                <w:sz w:val="24"/>
                <w:szCs w:val="24"/>
                <w:lang w:eastAsia="uk-UA"/>
              </w:rPr>
              <w:t xml:space="preserve">У Єдиному державному реєстрі юридичних осіб, фізичних </w:t>
            </w:r>
            <w:r w:rsidRPr="00603A20">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093A20" w:rsidRPr="00603A20" w:rsidRDefault="00093A20" w:rsidP="00F76235">
            <w:pPr>
              <w:pStyle w:val="ListParagraph"/>
              <w:numPr>
                <w:ilvl w:val="0"/>
                <w:numId w:val="66"/>
              </w:numPr>
              <w:tabs>
                <w:tab w:val="left" w:pos="692"/>
              </w:tabs>
              <w:ind w:left="0" w:firstLine="357"/>
              <w:rPr>
                <w:sz w:val="24"/>
                <w:szCs w:val="24"/>
                <w:lang w:eastAsia="uk-UA"/>
              </w:rPr>
            </w:pPr>
            <w:r w:rsidRPr="00603A20">
              <w:rPr>
                <w:sz w:val="24"/>
                <w:szCs w:val="24"/>
                <w:lang w:eastAsia="uk-UA"/>
              </w:rPr>
              <w:t>Не усунуто підстави для зупинення розгляду документів протягом встановленого строку;</w:t>
            </w:r>
          </w:p>
          <w:p w:rsidR="00093A20" w:rsidRPr="00603A20" w:rsidRDefault="00093A20" w:rsidP="00F76235">
            <w:pPr>
              <w:pStyle w:val="ListParagraph"/>
              <w:numPr>
                <w:ilvl w:val="0"/>
                <w:numId w:val="66"/>
              </w:numPr>
              <w:tabs>
                <w:tab w:val="left" w:pos="692"/>
              </w:tabs>
              <w:ind w:left="0" w:firstLine="357"/>
              <w:rPr>
                <w:sz w:val="24"/>
                <w:szCs w:val="24"/>
                <w:lang w:eastAsia="uk-UA"/>
              </w:rPr>
            </w:pPr>
            <w:r w:rsidRPr="00603A20">
              <w:rPr>
                <w:sz w:val="24"/>
                <w:szCs w:val="24"/>
                <w:lang w:eastAsia="uk-UA"/>
              </w:rPr>
              <w:t>Документи суперечать вимогам Конституції та законів України</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14</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Результат надання адміністративної послуги</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numPr>
                <w:ilvl w:val="0"/>
                <w:numId w:val="67"/>
              </w:numPr>
              <w:tabs>
                <w:tab w:val="left" w:pos="358"/>
                <w:tab w:val="left" w:pos="449"/>
              </w:tabs>
              <w:ind w:left="0" w:firstLine="357"/>
              <w:rPr>
                <w:sz w:val="24"/>
                <w:szCs w:val="24"/>
                <w:lang w:eastAsia="uk-UA"/>
              </w:rPr>
            </w:pPr>
            <w:r w:rsidRPr="00603A20">
              <w:rPr>
                <w:sz w:val="24"/>
                <w:szCs w:val="24"/>
              </w:rPr>
              <w:t xml:space="preserve">Внесення відповідного запису до </w:t>
            </w:r>
            <w:r w:rsidRPr="00603A20">
              <w:rPr>
                <w:sz w:val="24"/>
                <w:szCs w:val="24"/>
                <w:lang w:eastAsia="uk-UA"/>
              </w:rPr>
              <w:t>Єдиного державного реєстру юридичних осіб, фізичних осіб – підприємців та громадських формувань;</w:t>
            </w:r>
          </w:p>
          <w:p w:rsidR="00093A20" w:rsidRPr="00603A20" w:rsidRDefault="00093A20" w:rsidP="00F76235">
            <w:pPr>
              <w:pStyle w:val="ListParagraph"/>
              <w:numPr>
                <w:ilvl w:val="0"/>
                <w:numId w:val="67"/>
              </w:numPr>
              <w:tabs>
                <w:tab w:val="left" w:pos="358"/>
              </w:tabs>
              <w:ind w:left="0" w:firstLine="357"/>
              <w:rPr>
                <w:sz w:val="24"/>
                <w:szCs w:val="24"/>
                <w:lang w:eastAsia="uk-UA"/>
              </w:rPr>
            </w:pPr>
            <w:r w:rsidRPr="00603A20">
              <w:rPr>
                <w:sz w:val="24"/>
                <w:szCs w:val="24"/>
              </w:rPr>
              <w:t xml:space="preserve">Виписка з </w:t>
            </w:r>
            <w:r w:rsidRPr="00603A20">
              <w:rPr>
                <w:sz w:val="24"/>
                <w:szCs w:val="24"/>
                <w:lang w:eastAsia="uk-UA"/>
              </w:rPr>
              <w:t>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093A20" w:rsidRPr="00603A20" w:rsidRDefault="00093A20" w:rsidP="00F76235">
            <w:pPr>
              <w:pStyle w:val="ListParagraph"/>
              <w:numPr>
                <w:ilvl w:val="0"/>
                <w:numId w:val="67"/>
              </w:numPr>
              <w:tabs>
                <w:tab w:val="left" w:pos="358"/>
              </w:tabs>
              <w:ind w:left="0" w:firstLine="357"/>
              <w:rPr>
                <w:sz w:val="24"/>
                <w:szCs w:val="24"/>
                <w:lang w:eastAsia="uk-UA"/>
              </w:rPr>
            </w:pPr>
            <w:r w:rsidRPr="00603A20">
              <w:rPr>
                <w:sz w:val="24"/>
                <w:szCs w:val="24"/>
                <w:lang w:eastAsia="uk-UA"/>
              </w:rPr>
              <w:t>Повідомлення про відмову у державній реєстрації із зазначенням виключного переліку підстав для відмови</w:t>
            </w:r>
          </w:p>
        </w:tc>
      </w:tr>
      <w:tr w:rsidR="00093A20" w:rsidRPr="00603A20" w:rsidTr="00603A20">
        <w:tc>
          <w:tcPr>
            <w:tcW w:w="240"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z w:val="24"/>
                <w:szCs w:val="24"/>
                <w:lang w:eastAsia="uk-UA"/>
              </w:rPr>
            </w:pPr>
            <w:r w:rsidRPr="00603A20">
              <w:rPr>
                <w:rFonts w:ascii="Times New Roman" w:hAnsi="Times New Roman"/>
                <w:sz w:val="24"/>
                <w:szCs w:val="24"/>
                <w:lang w:eastAsia="uk-UA"/>
              </w:rPr>
              <w:t>15</w:t>
            </w:r>
          </w:p>
        </w:tc>
        <w:tc>
          <w:tcPr>
            <w:tcW w:w="1291"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z w:val="24"/>
                <w:szCs w:val="24"/>
                <w:lang w:eastAsia="uk-UA"/>
              </w:rPr>
            </w:pPr>
            <w:r w:rsidRPr="00603A20">
              <w:rPr>
                <w:rFonts w:ascii="Times New Roman" w:hAnsi="Times New Roman"/>
                <w:sz w:val="24"/>
                <w:szCs w:val="24"/>
                <w:lang w:eastAsia="uk-UA"/>
              </w:rPr>
              <w:t>Способи отримання відповіді (результату)</w:t>
            </w:r>
          </w:p>
        </w:tc>
        <w:tc>
          <w:tcPr>
            <w:tcW w:w="346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tabs>
                <w:tab w:val="left" w:pos="358"/>
              </w:tabs>
              <w:ind w:left="0" w:firstLine="217"/>
              <w:rPr>
                <w:sz w:val="24"/>
                <w:szCs w:val="24"/>
              </w:rPr>
            </w:pPr>
            <w:r w:rsidRPr="00603A20">
              <w:rPr>
                <w:sz w:val="24"/>
                <w:szCs w:val="24"/>
              </w:rPr>
              <w:t xml:space="preserve">Результати надання адміністративної послуги у сфері державної реєстрації (у тому числі виписка з </w:t>
            </w:r>
            <w:r w:rsidRPr="00603A20">
              <w:rPr>
                <w:sz w:val="24"/>
                <w:szCs w:val="24"/>
                <w:lang w:eastAsia="uk-UA"/>
              </w:rPr>
              <w:t xml:space="preserve">Єдиного державного реєстру юридичних осіб, фізичних осіб – підприємців та громадських формувань) в електронній формі </w:t>
            </w:r>
            <w:r w:rsidRPr="00603A20">
              <w:rPr>
                <w:sz w:val="24"/>
                <w:szCs w:val="24"/>
              </w:rPr>
              <w:t>оприлюднюються на порталі електронних сервісів та доступні для їх пошуку за кодом доступу.</w:t>
            </w:r>
          </w:p>
          <w:p w:rsidR="00093A20" w:rsidRPr="00603A20" w:rsidRDefault="00093A20" w:rsidP="00F76235">
            <w:pPr>
              <w:pStyle w:val="ListParagraph"/>
              <w:tabs>
                <w:tab w:val="left" w:pos="358"/>
              </w:tabs>
              <w:ind w:left="0" w:firstLine="217"/>
              <w:rPr>
                <w:sz w:val="24"/>
                <w:szCs w:val="24"/>
              </w:rPr>
            </w:pPr>
            <w:r w:rsidRPr="00603A20">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93A20" w:rsidRPr="00603A20" w:rsidRDefault="00093A20" w:rsidP="00F76235">
            <w:pPr>
              <w:pStyle w:val="ListParagraph"/>
              <w:tabs>
                <w:tab w:val="left" w:pos="358"/>
              </w:tabs>
              <w:ind w:left="0" w:firstLine="217"/>
              <w:rPr>
                <w:sz w:val="24"/>
                <w:szCs w:val="24"/>
                <w:lang w:eastAsia="uk-UA"/>
              </w:rPr>
            </w:pPr>
            <w:r w:rsidRPr="00603A20">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603A20" w:rsidRDefault="00093A20" w:rsidP="00F76235">
      <w:pPr>
        <w:tabs>
          <w:tab w:val="left" w:pos="9564"/>
        </w:tabs>
        <w:ind w:left="-426"/>
        <w:rPr>
          <w:rFonts w:ascii="Times New Roman" w:hAnsi="Times New Roman"/>
          <w:sz w:val="6"/>
          <w:szCs w:val="6"/>
        </w:rPr>
      </w:pPr>
      <w:r w:rsidRPr="00603A20">
        <w:rPr>
          <w:rFonts w:ascii="Times New Roman" w:hAnsi="Times New Roman"/>
          <w:sz w:val="6"/>
          <w:szCs w:val="6"/>
        </w:rPr>
        <w:t>________________________</w:t>
      </w:r>
    </w:p>
    <w:p w:rsidR="00093A20" w:rsidRPr="00603A20" w:rsidRDefault="00093A20" w:rsidP="00F76235">
      <w:pPr>
        <w:tabs>
          <w:tab w:val="left" w:pos="9564"/>
        </w:tabs>
        <w:ind w:left="-426"/>
        <w:rPr>
          <w:rFonts w:ascii="Times New Roman" w:hAnsi="Times New Roman"/>
          <w:b/>
          <w:sz w:val="14"/>
          <w:szCs w:val="14"/>
        </w:rPr>
      </w:pPr>
      <w:r w:rsidRPr="00603A20">
        <w:rPr>
          <w:rFonts w:ascii="Times New Roman" w:hAnsi="Times New Roman"/>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093A20" w:rsidRPr="00603A20" w:rsidRDefault="00093A20" w:rsidP="00F76235">
      <w:pPr>
        <w:jc w:val="right"/>
        <w:rPr>
          <w:rFonts w:ascii="Times New Roman" w:hAnsi="Times New Roman"/>
          <w:sz w:val="24"/>
          <w:szCs w:val="24"/>
        </w:rPr>
      </w:pPr>
    </w:p>
    <w:p w:rsidR="00093A20" w:rsidRPr="00603A20" w:rsidRDefault="00093A20" w:rsidP="00F76235">
      <w:pPr>
        <w:rPr>
          <w:rFonts w:ascii="Times New Roman" w:hAnsi="Times New Roman"/>
        </w:rPr>
      </w:pP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pPr>
        <w:rPr>
          <w:rFonts w:ascii="Times New Roman" w:hAnsi="Times New Roman"/>
          <w:sz w:val="28"/>
          <w:szCs w:val="28"/>
        </w:rPr>
        <w:sectPr w:rsidR="00093A20" w:rsidRPr="00B0005D" w:rsidSect="00603A20">
          <w:headerReference w:type="default" r:id="rId45"/>
          <w:pgSz w:w="11906" w:h="16838"/>
          <w:pgMar w:top="1134" w:right="567" w:bottom="1134" w:left="1701" w:header="708" w:footer="708"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6403B4">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b/>
          <w:sz w:val="10"/>
          <w:szCs w:val="10"/>
          <w:lang w:val="ru-RU" w:eastAsia="uk-UA"/>
        </w:rPr>
      </w:pPr>
    </w:p>
    <w:p w:rsidR="00093A20" w:rsidRPr="00B0005D" w:rsidRDefault="00093A20" w:rsidP="00F76235">
      <w:pPr>
        <w:jc w:val="center"/>
        <w:rPr>
          <w:rFonts w:ascii="Times New Roman" w:hAnsi="Times New Roman"/>
          <w:sz w:val="24"/>
          <w:lang w:eastAsia="uk-UA"/>
        </w:rPr>
      </w:pPr>
      <w:r w:rsidRPr="00B0005D">
        <w:rPr>
          <w:rFonts w:ascii="Times New Roman" w:hAnsi="Times New Roman"/>
          <w:sz w:val="24"/>
          <w:lang w:eastAsia="uk-UA"/>
        </w:rPr>
        <w:t>надання адміністративної послуги:</w:t>
      </w:r>
    </w:p>
    <w:p w:rsidR="00093A20" w:rsidRPr="00B0005D" w:rsidRDefault="00093A20" w:rsidP="00F76235">
      <w:pPr>
        <w:jc w:val="center"/>
        <w:rPr>
          <w:rFonts w:ascii="Times New Roman" w:hAnsi="Times New Roman"/>
          <w:b/>
          <w:color w:val="000000"/>
          <w:u w:val="single"/>
          <w:shd w:val="clear" w:color="auto" w:fill="FFFFFF"/>
          <w:lang w:val="ru-RU"/>
        </w:rPr>
      </w:pPr>
      <w:r w:rsidRPr="00B0005D">
        <w:rPr>
          <w:rFonts w:ascii="Times New Roman" w:hAnsi="Times New Roman"/>
          <w:b/>
          <w:u w:val="single"/>
          <w:lang w:eastAsia="uk-UA"/>
        </w:rPr>
        <w:t>Перехід юридичної особи на діяльність на підставі модельного статуту (крі</w:t>
      </w:r>
      <w:r w:rsidRPr="00B0005D">
        <w:rPr>
          <w:rFonts w:ascii="Times New Roman" w:hAnsi="Times New Roman"/>
          <w:b/>
          <w:u w:val="single"/>
          <w:lang w:val="ru-RU" w:eastAsia="uk-UA"/>
        </w:rPr>
        <w:t>м</w:t>
      </w:r>
      <w:r w:rsidRPr="00B0005D">
        <w:rPr>
          <w:rFonts w:ascii="Times New Roman" w:hAnsi="Times New Roman"/>
          <w:b/>
          <w:u w:val="single"/>
          <w:lang w:eastAsia="uk-UA"/>
        </w:rPr>
        <w:t xml:space="preserve"> громадського формування)</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65"/>
        </w:trPr>
        <w:tc>
          <w:tcPr>
            <w:tcW w:w="3462"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1.Прийом документів</w:t>
            </w:r>
            <w:r w:rsidRPr="00B0005D">
              <w:rPr>
                <w:rFonts w:ascii="Times New Roman" w:hAnsi="Times New Roman"/>
                <w:sz w:val="24"/>
                <w:szCs w:val="24"/>
                <w:lang w:val="ru-RU" w:eastAsia="uk-UA"/>
              </w:rPr>
              <w:t xml:space="preserve"> </w:t>
            </w:r>
            <w:r w:rsidRPr="00B0005D">
              <w:rPr>
                <w:rFonts w:ascii="Times New Roman" w:hAnsi="Times New Roman"/>
                <w:sz w:val="24"/>
                <w:szCs w:val="24"/>
                <w:lang w:eastAsia="uk-UA"/>
              </w:rPr>
              <w:t xml:space="preserve">та видача заявнику опису документів з відміткою про дату </w:t>
            </w:r>
            <w:r w:rsidRPr="00B0005D">
              <w:rPr>
                <w:rFonts w:ascii="Times New Roman" w:hAnsi="Times New Roman"/>
                <w:color w:val="000000"/>
                <w:sz w:val="24"/>
                <w:szCs w:val="24"/>
                <w:shd w:val="clear" w:color="auto" w:fill="FFFFFF"/>
              </w:rPr>
              <w:t>отримання</w:t>
            </w:r>
            <w:r w:rsidRPr="00B0005D">
              <w:rPr>
                <w:rFonts w:ascii="Times New Roman" w:hAnsi="Times New Roman"/>
                <w:color w:val="000000"/>
                <w:sz w:val="24"/>
                <w:szCs w:val="24"/>
                <w:shd w:val="clear" w:color="auto" w:fill="FFFFFF"/>
                <w:lang w:val="ru-RU"/>
              </w:rPr>
              <w:t xml:space="preserve"> </w:t>
            </w:r>
            <w:r w:rsidRPr="00B0005D">
              <w:rPr>
                <w:rFonts w:ascii="Times New Roman" w:hAnsi="Times New Roman"/>
                <w:color w:val="000000"/>
                <w:sz w:val="24"/>
                <w:szCs w:val="24"/>
                <w:shd w:val="clear" w:color="auto" w:fill="FFFFFF"/>
              </w:rPr>
              <w:t>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засновнику або уповноваженій ним особі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b/>
          <w:sz w:val="24"/>
          <w:szCs w:val="24"/>
        </w:rPr>
      </w:pPr>
    </w:p>
    <w:p w:rsidR="00093A20" w:rsidRPr="00B0005D" w:rsidRDefault="00093A20" w:rsidP="00F76235">
      <w:pPr>
        <w:tabs>
          <w:tab w:val="left" w:pos="7050"/>
        </w:tabs>
        <w:rPr>
          <w:rFonts w:ascii="Times New Roman" w:hAnsi="Times New Roman"/>
          <w:sz w:val="2"/>
          <w:szCs w:val="2"/>
        </w:rPr>
      </w:pPr>
      <w:r w:rsidRPr="00B0005D">
        <w:rPr>
          <w:rFonts w:ascii="Times New Roman" w:hAnsi="Times New Roman"/>
          <w:sz w:val="2"/>
          <w:szCs w:val="2"/>
        </w:rPr>
        <w:tab/>
      </w:r>
    </w:p>
    <w:p w:rsidR="00093A20" w:rsidRPr="00B0005D" w:rsidRDefault="00093A20">
      <w:pPr>
        <w:rPr>
          <w:rFonts w:ascii="Times New Roman" w:hAnsi="Times New Roman"/>
          <w:sz w:val="28"/>
          <w:szCs w:val="28"/>
        </w:rPr>
        <w:sectPr w:rsidR="00093A20" w:rsidRPr="00B0005D" w:rsidSect="00603A20">
          <w:headerReference w:type="even" r:id="rId46"/>
          <w:headerReference w:type="default" r:id="rId47"/>
          <w:footerReference w:type="even" r:id="rId48"/>
          <w:pgSz w:w="11906" w:h="16838"/>
          <w:pgMar w:top="1134" w:right="567" w:bottom="1134" w:left="1701" w:header="709" w:footer="709" w:gutter="0"/>
          <w:pgNumType w:start="1"/>
          <w:cols w:space="708"/>
          <w:titlePg/>
          <w:docGrid w:linePitch="381"/>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jc w:val="center"/>
        <w:rPr>
          <w:rFonts w:ascii="Times New Roman" w:hAnsi="Times New Roman"/>
          <w:b/>
          <w:sz w:val="24"/>
          <w:szCs w:val="24"/>
          <w:lang w:eastAsia="uk-UA"/>
        </w:rPr>
      </w:pPr>
    </w:p>
    <w:p w:rsidR="00093A20" w:rsidRPr="00B0005D" w:rsidRDefault="00093A20" w:rsidP="00F76235">
      <w:pPr>
        <w:jc w:val="center"/>
        <w:rPr>
          <w:rFonts w:ascii="Times New Roman" w:hAnsi="Times New Roman"/>
          <w:b/>
          <w:color w:val="000000"/>
          <w:lang w:eastAsia="uk-UA"/>
        </w:rPr>
      </w:pPr>
      <w:r w:rsidRPr="00B0005D">
        <w:rPr>
          <w:rFonts w:ascii="Times New Roman" w:hAnsi="Times New Roman"/>
          <w:b/>
          <w:color w:val="000000"/>
          <w:lang w:eastAsia="uk-UA"/>
        </w:rPr>
        <w:t xml:space="preserve">ІНФОРМАЦІЙНА КАРТКА </w:t>
      </w:r>
    </w:p>
    <w:p w:rsidR="00093A20" w:rsidRPr="00B0005D" w:rsidRDefault="00093A20" w:rsidP="00F76235">
      <w:pPr>
        <w:tabs>
          <w:tab w:val="left" w:pos="3969"/>
        </w:tabs>
        <w:jc w:val="center"/>
        <w:rPr>
          <w:rFonts w:ascii="Times New Roman" w:hAnsi="Times New Roman"/>
          <w:sz w:val="24"/>
          <w:szCs w:val="24"/>
          <w:lang w:eastAsia="uk-UA"/>
        </w:rPr>
      </w:pPr>
      <w:r w:rsidRPr="00B0005D">
        <w:rPr>
          <w:rFonts w:ascii="Times New Roman" w:hAnsi="Times New Roman"/>
          <w:b/>
          <w:color w:val="000000"/>
          <w:lang w:eastAsia="uk-UA"/>
        </w:rPr>
        <w:t>адміністративної послуги з в</w:t>
      </w:r>
      <w:r w:rsidRPr="00B0005D">
        <w:rPr>
          <w:rFonts w:ascii="Times New Roman" w:hAnsi="Times New Roman"/>
          <w:b/>
          <w:lang w:eastAsia="uk-UA"/>
        </w:rPr>
        <w:t>идачі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r w:rsidRPr="00B0005D">
        <w:rPr>
          <w:rFonts w:ascii="Times New Roman" w:hAnsi="Times New Roman"/>
          <w:b/>
          <w:lang w:eastAsia="uk-UA"/>
        </w:rPr>
        <w:br/>
      </w:r>
    </w:p>
    <w:p w:rsidR="00093A20" w:rsidRPr="00B0005D" w:rsidRDefault="00093A20" w:rsidP="00F76235">
      <w:pPr>
        <w:tabs>
          <w:tab w:val="left" w:pos="3969"/>
        </w:tabs>
        <w:jc w:val="center"/>
        <w:rPr>
          <w:rFonts w:ascii="Times New Roman" w:hAnsi="Times New Roman"/>
          <w:sz w:val="24"/>
          <w:szCs w:val="24"/>
          <w:lang w:eastAsia="uk-UA"/>
        </w:rPr>
      </w:pPr>
      <w:r w:rsidRPr="00B0005D">
        <w:rPr>
          <w:rFonts w:ascii="Times New Roman" w:hAnsi="Times New Roman"/>
          <w:b/>
          <w:u w:val="single"/>
          <w:lang w:eastAsia="uk-UA"/>
        </w:rPr>
        <w:t>Відділ державної реєстрації Роменської районної державної адміністрації</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 xml:space="preserve"> (найменування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lang w:eastAsia="uk-UA"/>
        </w:rPr>
        <w:t xml:space="preserve"> </w:t>
      </w:r>
    </w:p>
    <w:tbl>
      <w:tblPr>
        <w:tblW w:w="515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19"/>
        <w:gridCol w:w="2842"/>
        <w:gridCol w:w="6790"/>
      </w:tblGrid>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F76235">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F76235">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F76235">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49"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50"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F76235">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75"/>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F76235">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F76235">
        <w:trPr>
          <w:trHeight w:val="1352"/>
        </w:trPr>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NormalWeb"/>
              <w:ind w:firstLine="75"/>
              <w:jc w:val="both"/>
            </w:pPr>
            <w:r w:rsidRPr="00B0005D">
              <w:t>Наказ Міністерства юстиції України від 10.06.2016 № 1657/5 «Про затвердження Порядку надання відомостей з Єдиного державного реєстру юридичних осіб, фізичних осіб – підприємців та громадських формувань», зареєстрований у Міністерстві юстиції України 10.06.2016 за № 839/28969</w:t>
            </w:r>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F76235">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Запит фізичної особи або юридичної особи, які бажають отримати документи з реєстраційної справи юридичних осіб, фізичних осіб – підприємців та громадських формувань, або уповноваженої особи (далі – заявник)</w:t>
            </w:r>
          </w:p>
        </w:tc>
      </w:tr>
      <w:tr w:rsidR="00093A20" w:rsidRPr="00B0005D" w:rsidTr="00F76235">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68"/>
              </w:numPr>
              <w:tabs>
                <w:tab w:val="left" w:pos="0"/>
              </w:tabs>
              <w:ind w:left="0" w:firstLine="357"/>
              <w:rPr>
                <w:sz w:val="24"/>
                <w:szCs w:val="24"/>
                <w:lang w:eastAsia="uk-UA"/>
              </w:rPr>
            </w:pPr>
            <w:r w:rsidRPr="00B0005D">
              <w:rPr>
                <w:sz w:val="24"/>
                <w:szCs w:val="24"/>
                <w:lang w:eastAsia="uk-UA"/>
              </w:rPr>
              <w:t>запит про 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(додаток 3 до Порядку надання відомостей з Єдиного державного реєстру юридичних осіб, фізичних осіб – підприємців та громадських формувань, затвердженого наказом Міністерства юстиції України від 10.06.2016 № 1657/5, зареєстрованого у Міністерстві юстиції України 10.06.2016 за № 839/28969);</w:t>
            </w:r>
          </w:p>
          <w:p w:rsidR="00093A20" w:rsidRPr="00B0005D" w:rsidRDefault="00093A20" w:rsidP="00F76235">
            <w:pPr>
              <w:pStyle w:val="ListParagraph"/>
              <w:numPr>
                <w:ilvl w:val="0"/>
                <w:numId w:val="68"/>
              </w:numPr>
              <w:tabs>
                <w:tab w:val="left" w:pos="217"/>
              </w:tabs>
              <w:ind w:left="0" w:firstLine="357"/>
              <w:rPr>
                <w:sz w:val="24"/>
                <w:szCs w:val="24"/>
                <w:lang w:eastAsia="uk-UA"/>
              </w:rPr>
            </w:pPr>
            <w:r w:rsidRPr="00B0005D">
              <w:rPr>
                <w:sz w:val="24"/>
                <w:szCs w:val="24"/>
                <w:lang w:eastAsia="uk-UA"/>
              </w:rPr>
              <w:t>документ, що підтверджує внесення плати за отримання відповідних відомостей.</w:t>
            </w:r>
          </w:p>
          <w:p w:rsidR="00093A20" w:rsidRPr="00B0005D" w:rsidRDefault="00093A20" w:rsidP="00F76235">
            <w:pPr>
              <w:pStyle w:val="ListParagraph"/>
              <w:tabs>
                <w:tab w:val="left" w:pos="217"/>
              </w:tabs>
              <w:ind w:left="0" w:firstLine="215"/>
              <w:rPr>
                <w:sz w:val="24"/>
                <w:szCs w:val="24"/>
                <w:lang w:eastAsia="uk-UA"/>
              </w:rPr>
            </w:pPr>
            <w:r w:rsidRPr="00B0005D">
              <w:rPr>
                <w:sz w:val="24"/>
                <w:szCs w:val="24"/>
                <w:lang w:eastAsia="uk-UA"/>
              </w:rPr>
              <w:t>Під час прийняття запиту заявник пред’являє документ, що посвідчує таку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93A20" w:rsidRPr="00B0005D" w:rsidRDefault="00093A20" w:rsidP="00F76235">
            <w:pPr>
              <w:pStyle w:val="ListParagraph"/>
              <w:tabs>
                <w:tab w:val="left" w:pos="217"/>
              </w:tabs>
              <w:ind w:left="0" w:firstLine="215"/>
              <w:rPr>
                <w:sz w:val="24"/>
                <w:szCs w:val="24"/>
                <w:lang w:eastAsia="uk-UA"/>
              </w:rPr>
            </w:pPr>
            <w:r w:rsidRPr="00B0005D">
              <w:rPr>
                <w:sz w:val="24"/>
                <w:szCs w:val="24"/>
                <w:lang w:eastAsia="uk-UA"/>
              </w:rPr>
              <w:t>У разі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p>
          <w:p w:rsidR="00093A20" w:rsidRPr="00B0005D" w:rsidRDefault="00093A20" w:rsidP="00F76235">
            <w:pPr>
              <w:ind w:firstLine="215"/>
              <w:rPr>
                <w:rFonts w:ascii="Times New Roman" w:hAnsi="Times New Roman"/>
                <w:sz w:val="24"/>
                <w:szCs w:val="24"/>
                <w:lang w:eastAsia="uk-UA"/>
              </w:rPr>
            </w:pPr>
            <w:r w:rsidRPr="00B0005D">
              <w:rPr>
                <w:rFonts w:ascii="Times New Roman" w:hAnsi="Times New Roman"/>
                <w:sz w:val="24"/>
                <w:szCs w:val="24"/>
                <w:lang w:eastAsia="uk-UA"/>
              </w:rPr>
              <w:t>У разі подання запиту уповноваженою на те особою пред’являється документ, що підтверджує її повноваження діяти від імені іншої особи</w:t>
            </w:r>
          </w:p>
        </w:tc>
      </w:tr>
      <w:tr w:rsidR="00093A20" w:rsidRPr="00B0005D" w:rsidTr="00F76235">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Порядок та спосіб подання документів, необхідних для отримання адміністративної послуги</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rPr>
            </w:pPr>
            <w:r w:rsidRPr="00B0005D">
              <w:rPr>
                <w:rFonts w:ascii="Times New Roman" w:hAnsi="Times New Roman"/>
                <w:sz w:val="24"/>
                <w:szCs w:val="24"/>
              </w:rPr>
              <w:t>1. У паперовій формі запит подається заявником особисто.</w:t>
            </w:r>
          </w:p>
          <w:p w:rsidR="00093A20" w:rsidRPr="00B0005D" w:rsidRDefault="00093A20" w:rsidP="00F76235">
            <w:pPr>
              <w:tabs>
                <w:tab w:val="left" w:pos="256"/>
              </w:tabs>
              <w:ind w:firstLine="217"/>
              <w:rPr>
                <w:rFonts w:ascii="Times New Roman" w:hAnsi="Times New Roman"/>
                <w:sz w:val="24"/>
                <w:szCs w:val="24"/>
                <w:lang w:eastAsia="uk-UA"/>
              </w:rPr>
            </w:pPr>
            <w:r w:rsidRPr="00B0005D">
              <w:rPr>
                <w:rFonts w:ascii="Times New Roman" w:hAnsi="Times New Roman"/>
                <w:color w:val="000000"/>
                <w:sz w:val="24"/>
                <w:szCs w:val="24"/>
              </w:rPr>
              <w:t xml:space="preserve">2. В </w:t>
            </w:r>
            <w:r w:rsidRPr="00B0005D">
              <w:rPr>
                <w:rFonts w:ascii="Times New Roman" w:hAnsi="Times New Roman"/>
                <w:color w:val="000000"/>
                <w:sz w:val="24"/>
                <w:szCs w:val="24"/>
                <w:lang w:eastAsia="uk-UA"/>
              </w:rPr>
              <w:t xml:space="preserve">електронній формі запит подається </w:t>
            </w:r>
            <w:r w:rsidRPr="00B0005D">
              <w:rPr>
                <w:rFonts w:ascii="Times New Roman" w:hAnsi="Times New Roman"/>
                <w:color w:val="000000"/>
                <w:sz w:val="24"/>
                <w:szCs w:val="24"/>
              </w:rPr>
              <w:t>через портал електронних сервісів</w:t>
            </w:r>
            <w:r w:rsidRPr="00B0005D">
              <w:rPr>
                <w:rFonts w:ascii="Times New Roman" w:hAnsi="Times New Roman"/>
                <w:sz w:val="24"/>
                <w:szCs w:val="24"/>
              </w:rPr>
              <w:t xml:space="preserve"> виключно за умови реєстрації користувача на відповідному порталі</w:t>
            </w:r>
          </w:p>
        </w:tc>
      </w:tr>
      <w:tr w:rsidR="00093A20" w:rsidRPr="00B0005D" w:rsidTr="00F76235">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color w:val="000000"/>
                <w:sz w:val="24"/>
                <w:szCs w:val="24"/>
              </w:rPr>
            </w:pPr>
            <w:r w:rsidRPr="00B0005D">
              <w:rPr>
                <w:rFonts w:ascii="Times New Roman" w:hAnsi="Times New Roman"/>
                <w:sz w:val="24"/>
                <w:szCs w:val="24"/>
                <w:lang w:eastAsia="uk-UA"/>
              </w:rPr>
              <w:t xml:space="preserve">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паперовій формі справляється плата в розмірі </w:t>
            </w:r>
            <w:bookmarkStart w:id="57" w:name="n866"/>
            <w:bookmarkEnd w:id="57"/>
            <w:r w:rsidRPr="00B0005D">
              <w:rPr>
                <w:rFonts w:ascii="Times New Roman" w:hAnsi="Times New Roman"/>
                <w:color w:val="000000"/>
                <w:sz w:val="24"/>
                <w:szCs w:val="24"/>
              </w:rPr>
              <w:t xml:space="preserve">0,07 </w:t>
            </w:r>
            <w:r w:rsidRPr="00B0005D">
              <w:rPr>
                <w:rFonts w:ascii="Times New Roman" w:hAnsi="Times New Roman"/>
                <w:sz w:val="24"/>
                <w:szCs w:val="24"/>
                <w:lang w:eastAsia="uk-UA"/>
              </w:rPr>
              <w:t>прожиткового мінімуму для працездатних осіб</w:t>
            </w:r>
            <w:r w:rsidRPr="00B0005D">
              <w:rPr>
                <w:rFonts w:ascii="Times New Roman" w:hAnsi="Times New Roman"/>
                <w:color w:val="000000"/>
                <w:sz w:val="24"/>
                <w:szCs w:val="24"/>
              </w:rPr>
              <w:t xml:space="preserve">. </w:t>
            </w:r>
          </w:p>
          <w:p w:rsidR="00093A20" w:rsidRPr="00B0005D" w:rsidRDefault="00093A20" w:rsidP="00F76235">
            <w:pPr>
              <w:ind w:firstLine="217"/>
              <w:rPr>
                <w:rFonts w:ascii="Times New Roman" w:hAnsi="Times New Roman"/>
                <w:color w:val="000000"/>
                <w:sz w:val="24"/>
                <w:szCs w:val="24"/>
              </w:rPr>
            </w:pPr>
            <w:r w:rsidRPr="00B0005D">
              <w:rPr>
                <w:rFonts w:ascii="Times New Roman" w:hAnsi="Times New Roman"/>
                <w:sz w:val="24"/>
                <w:szCs w:val="24"/>
                <w:lang w:eastAsia="uk-UA"/>
              </w:rPr>
              <w:t xml:space="preserve">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електронній формі справляється плата в розмірі 75 відсотків плати, </w:t>
            </w:r>
            <w:r w:rsidRPr="00B0005D">
              <w:rPr>
                <w:rFonts w:ascii="Times New Roman" w:hAnsi="Times New Roman"/>
                <w:color w:val="000000"/>
                <w:sz w:val="24"/>
                <w:szCs w:val="24"/>
              </w:rPr>
              <w:t xml:space="preserve">встановленої за надання </w:t>
            </w:r>
            <w:r w:rsidRPr="00B0005D">
              <w:rPr>
                <w:rFonts w:ascii="Times New Roman" w:hAnsi="Times New Roman"/>
                <w:sz w:val="24"/>
                <w:szCs w:val="24"/>
                <w:lang w:eastAsia="uk-UA"/>
              </w:rPr>
              <w:t>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r w:rsidRPr="00B0005D">
              <w:rPr>
                <w:rFonts w:ascii="Times New Roman" w:hAnsi="Times New Roman"/>
                <w:color w:val="000000"/>
                <w:sz w:val="24"/>
                <w:szCs w:val="24"/>
              </w:rPr>
              <w:t xml:space="preserve"> в паперовій формі.</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 xml:space="preserve">Плата справляється </w:t>
            </w:r>
            <w:r w:rsidRPr="00B0005D">
              <w:rPr>
                <w:rFonts w:ascii="Times New Roman" w:hAnsi="Times New Roman"/>
                <w:color w:val="000000"/>
                <w:sz w:val="24"/>
                <w:szCs w:val="24"/>
              </w:rPr>
              <w:t>у відповідному розмірі від прожиткового мінімуму для працездатних осіб, встановленому</w:t>
            </w:r>
            <w:r w:rsidRPr="00B0005D">
              <w:rPr>
                <w:rFonts w:ascii="Times New Roman" w:hAnsi="Times New Roman"/>
                <w:sz w:val="24"/>
                <w:szCs w:val="24"/>
                <w:lang w:eastAsia="uk-UA"/>
              </w:rPr>
              <w:t xml:space="preserve"> законом на 01 січня календарного року, в якому подається запит про надання документів, що містяться в реєстраційній справі, та округлюється до найближчих 10 гривень</w:t>
            </w:r>
          </w:p>
        </w:tc>
      </w:tr>
      <w:tr w:rsidR="00093A20" w:rsidRPr="00B0005D" w:rsidTr="00F76235">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color w:val="000000"/>
                <w:sz w:val="24"/>
                <w:szCs w:val="24"/>
                <w:lang w:eastAsia="uk-UA"/>
              </w:rPr>
              <w:t>Протягом 24 годин після надходження запиту, крім вихідних та святкових днів</w:t>
            </w:r>
          </w:p>
        </w:tc>
      </w:tr>
      <w:tr w:rsidR="00093A20" w:rsidRPr="00B0005D" w:rsidTr="00F76235">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наданні адміністративної послуги</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spacing w:before="100" w:beforeAutospacing="1" w:after="100" w:afterAutospacing="1"/>
              <w:ind w:left="0" w:firstLine="217"/>
              <w:rPr>
                <w:sz w:val="24"/>
                <w:szCs w:val="24"/>
                <w:lang w:eastAsia="uk-UA"/>
              </w:rPr>
            </w:pPr>
            <w:r w:rsidRPr="00B0005D">
              <w:rPr>
                <w:sz w:val="24"/>
                <w:szCs w:val="24"/>
                <w:lang w:eastAsia="uk-UA"/>
              </w:rPr>
              <w:t>Не подано документ, що підтверджує внесення плати за отримання відповідних відомостей або плата внесена не в повному обсязі</w:t>
            </w:r>
          </w:p>
        </w:tc>
      </w:tr>
      <w:tr w:rsidR="00093A20" w:rsidRPr="00B0005D" w:rsidTr="00F76235">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r>
      <w:tr w:rsidR="00093A20" w:rsidRPr="00B0005D" w:rsidTr="00F76235">
        <w:tc>
          <w:tcPr>
            <w:tcW w:w="20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41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378"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У такий самий спосіб, у який подано запит</w:t>
            </w:r>
          </w:p>
        </w:tc>
      </w:tr>
    </w:tbl>
    <w:p w:rsidR="00093A20" w:rsidRPr="00B0005D" w:rsidRDefault="00093A20" w:rsidP="00F76235">
      <w:pPr>
        <w:rPr>
          <w:rFonts w:ascii="Times New Roman" w:hAnsi="Times New Roman"/>
          <w:b/>
          <w:sz w:val="16"/>
          <w:szCs w:val="16"/>
        </w:rPr>
      </w:pPr>
    </w:p>
    <w:p w:rsidR="00093A20" w:rsidRPr="00B0005D" w:rsidRDefault="00093A20" w:rsidP="00F76235">
      <w:pPr>
        <w:rPr>
          <w:rFonts w:ascii="Times New Roman" w:hAnsi="Times New Roman"/>
          <w:b/>
          <w:sz w:val="16"/>
          <w:szCs w:val="16"/>
        </w:rPr>
      </w:pPr>
    </w:p>
    <w:p w:rsidR="00093A20" w:rsidRPr="00B0005D" w:rsidRDefault="00093A20" w:rsidP="00F76235">
      <w:pPr>
        <w:rPr>
          <w:rFonts w:ascii="Times New Roman" w:hAnsi="Times New Roman"/>
          <w:b/>
          <w:sz w:val="16"/>
          <w:szCs w:val="16"/>
        </w:rPr>
      </w:pP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6403B4">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b/>
        </w:rPr>
      </w:pPr>
    </w:p>
    <w:p w:rsidR="00093A20" w:rsidRPr="00B0005D" w:rsidRDefault="00093A20">
      <w:pPr>
        <w:rPr>
          <w:rFonts w:ascii="Times New Roman" w:hAnsi="Times New Roman"/>
          <w:sz w:val="28"/>
          <w:szCs w:val="28"/>
        </w:rPr>
        <w:sectPr w:rsidR="00093A20" w:rsidRPr="00B0005D" w:rsidSect="00603A20">
          <w:headerReference w:type="default" r:id="rId51"/>
          <w:pgSz w:w="11906" w:h="16838"/>
          <w:pgMar w:top="1134" w:right="567" w:bottom="1134" w:left="1701" w:header="426" w:footer="708"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21176C">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надання адміністративної послуги:</w:t>
      </w:r>
    </w:p>
    <w:p w:rsidR="00093A20" w:rsidRPr="00B0005D" w:rsidRDefault="00093A20" w:rsidP="00F76235">
      <w:pPr>
        <w:jc w:val="center"/>
        <w:rPr>
          <w:rFonts w:ascii="Times New Roman" w:hAnsi="Times New Roman"/>
          <w:b/>
          <w:color w:val="000000"/>
          <w:u w:val="single"/>
        </w:rPr>
      </w:pPr>
      <w:r w:rsidRPr="00B0005D">
        <w:rPr>
          <w:rFonts w:ascii="Times New Roman" w:hAnsi="Times New Roman"/>
          <w:b/>
          <w:color w:val="000000"/>
          <w:u w:val="single"/>
        </w:rPr>
        <w:t xml:space="preserve">Видача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59"/>
        <w:gridCol w:w="2128"/>
        <w:gridCol w:w="2269"/>
        <w:gridCol w:w="1902"/>
      </w:tblGrid>
      <w:tr w:rsidR="00093A20" w:rsidRPr="00B0005D" w:rsidTr="00F76235">
        <w:tc>
          <w:tcPr>
            <w:tcW w:w="3459"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8"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9"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2"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59"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8"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9"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2"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46"/>
        </w:trPr>
        <w:tc>
          <w:tcPr>
            <w:tcW w:w="3459" w:type="dxa"/>
          </w:tcPr>
          <w:p w:rsidR="00093A20" w:rsidRPr="00B0005D" w:rsidRDefault="00093A20" w:rsidP="00F76235">
            <w:pPr>
              <w:pStyle w:val="ListParagraph"/>
              <w:numPr>
                <w:ilvl w:val="0"/>
                <w:numId w:val="69"/>
              </w:numPr>
              <w:tabs>
                <w:tab w:val="left" w:pos="284"/>
              </w:tabs>
              <w:ind w:left="0" w:firstLine="0"/>
              <w:rPr>
                <w:sz w:val="24"/>
                <w:szCs w:val="24"/>
                <w:lang w:eastAsia="uk-UA"/>
              </w:rPr>
            </w:pPr>
            <w:r w:rsidRPr="00B0005D">
              <w:rPr>
                <w:sz w:val="24"/>
                <w:szCs w:val="24"/>
                <w:lang w:eastAsia="uk-UA"/>
              </w:rPr>
              <w:t xml:space="preserve">Отримання запиту про </w:t>
            </w:r>
            <w:r w:rsidRPr="00B0005D">
              <w:rPr>
                <w:color w:val="000000"/>
                <w:sz w:val="24"/>
                <w:szCs w:val="24"/>
                <w:shd w:val="clear" w:color="auto" w:fill="FFFFFF"/>
              </w:rPr>
              <w:t xml:space="preserve"> надання документів, що містяться в реєстраційній справі відповідної юридичної особи, громадського формування, що не має статусу юридичної особи</w:t>
            </w:r>
          </w:p>
        </w:tc>
        <w:tc>
          <w:tcPr>
            <w:tcW w:w="212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9"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2"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 день отримання запиту</w:t>
            </w:r>
          </w:p>
        </w:tc>
      </w:tr>
      <w:tr w:rsidR="00093A20" w:rsidRPr="00B0005D" w:rsidTr="00F76235">
        <w:trPr>
          <w:trHeight w:val="146"/>
        </w:trPr>
        <w:tc>
          <w:tcPr>
            <w:tcW w:w="3459" w:type="dxa"/>
          </w:tcPr>
          <w:p w:rsidR="00093A20" w:rsidRPr="00B0005D" w:rsidRDefault="00093A20" w:rsidP="00F76235">
            <w:pPr>
              <w:spacing w:before="100" w:beforeAutospacing="1" w:line="256" w:lineRule="auto"/>
              <w:rPr>
                <w:rFonts w:ascii="Times New Roman" w:hAnsi="Times New Roman"/>
                <w:sz w:val="24"/>
                <w:szCs w:val="24"/>
                <w:lang w:eastAsia="uk-UA"/>
              </w:rPr>
            </w:pPr>
            <w:r w:rsidRPr="00B0005D">
              <w:rPr>
                <w:rFonts w:ascii="Times New Roman" w:hAnsi="Times New Roman"/>
                <w:sz w:val="24"/>
                <w:szCs w:val="24"/>
                <w:lang w:eastAsia="uk-UA"/>
              </w:rPr>
              <w:t>2. Реєстрація запиту в Єдиному державному реєстрі юридичних осіб, фізичних осіб – підприємців та громадських формувань*</w:t>
            </w:r>
          </w:p>
        </w:tc>
        <w:tc>
          <w:tcPr>
            <w:tcW w:w="212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9"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2"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 день отримання запиту</w:t>
            </w:r>
          </w:p>
        </w:tc>
      </w:tr>
      <w:tr w:rsidR="00093A20" w:rsidRPr="00B0005D" w:rsidTr="00F76235">
        <w:trPr>
          <w:trHeight w:val="146"/>
        </w:trPr>
        <w:tc>
          <w:tcPr>
            <w:tcW w:w="3459" w:type="dxa"/>
          </w:tcPr>
          <w:p w:rsidR="00093A20" w:rsidRPr="00B0005D" w:rsidRDefault="00093A20" w:rsidP="00F76235">
            <w:pPr>
              <w:spacing w:before="100" w:beforeAutospacing="1" w:line="256" w:lineRule="auto"/>
              <w:rPr>
                <w:rFonts w:ascii="Times New Roman" w:hAnsi="Times New Roman"/>
                <w:sz w:val="24"/>
                <w:szCs w:val="24"/>
                <w:lang w:eastAsia="uk-UA"/>
              </w:rPr>
            </w:pPr>
            <w:r w:rsidRPr="00B0005D">
              <w:rPr>
                <w:rFonts w:ascii="Times New Roman" w:hAnsi="Times New Roman"/>
                <w:sz w:val="24"/>
                <w:szCs w:val="24"/>
                <w:lang w:eastAsia="uk-UA"/>
              </w:rPr>
              <w:t xml:space="preserve">3.Виготовлення копій документів, </w:t>
            </w:r>
            <w:r w:rsidRPr="00B0005D">
              <w:rPr>
                <w:rFonts w:ascii="Times New Roman" w:hAnsi="Times New Roman"/>
                <w:color w:val="000000"/>
                <w:sz w:val="24"/>
                <w:szCs w:val="24"/>
                <w:shd w:val="clear" w:color="auto" w:fill="FFFFFF"/>
              </w:rPr>
              <w:t>що містяться в реєстраційній справі, з проставлянням підпису та печатки державного реєстратора на кожній сторінці, для надання їх заявнику.</w:t>
            </w:r>
          </w:p>
        </w:tc>
        <w:tc>
          <w:tcPr>
            <w:tcW w:w="212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9"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2"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p>
        </w:tc>
      </w:tr>
      <w:tr w:rsidR="00093A20" w:rsidRPr="00B0005D" w:rsidTr="00F76235">
        <w:trPr>
          <w:trHeight w:val="146"/>
        </w:trPr>
        <w:tc>
          <w:tcPr>
            <w:tcW w:w="3459" w:type="dxa"/>
          </w:tcPr>
          <w:p w:rsidR="00093A20" w:rsidRPr="00B0005D" w:rsidRDefault="00093A20" w:rsidP="00F76235">
            <w:pPr>
              <w:spacing w:before="100" w:beforeAutospacing="1" w:line="256" w:lineRule="auto"/>
              <w:rPr>
                <w:rFonts w:ascii="Times New Roman" w:hAnsi="Times New Roman"/>
                <w:sz w:val="22"/>
                <w:szCs w:val="24"/>
                <w:lang w:eastAsia="uk-UA"/>
              </w:rPr>
            </w:pPr>
            <w:r w:rsidRPr="00B0005D">
              <w:rPr>
                <w:rFonts w:ascii="Times New Roman" w:hAnsi="Times New Roman"/>
                <w:szCs w:val="24"/>
                <w:lang w:eastAsia="uk-UA"/>
              </w:rPr>
              <w:t xml:space="preserve">4. </w:t>
            </w:r>
            <w:r w:rsidRPr="00B0005D">
              <w:rPr>
                <w:rFonts w:ascii="Times New Roman" w:hAnsi="Times New Roman"/>
                <w:sz w:val="24"/>
                <w:szCs w:val="24"/>
                <w:lang w:eastAsia="uk-UA"/>
              </w:rPr>
              <w:t>Надання копій</w:t>
            </w:r>
            <w:r w:rsidRPr="00B0005D">
              <w:rPr>
                <w:rFonts w:ascii="Times New Roman" w:hAnsi="Times New Roman"/>
                <w:color w:val="000000"/>
                <w:sz w:val="24"/>
                <w:szCs w:val="24"/>
                <w:shd w:val="clear" w:color="auto" w:fill="FFFFFF"/>
              </w:rPr>
              <w:t xml:space="preserve"> документів, що містяться в реєстраційній справі, заявнику, про що він робить  відмітку на відповідному запиті з проставлянням власного підпису та дати отримання</w:t>
            </w:r>
          </w:p>
        </w:tc>
        <w:tc>
          <w:tcPr>
            <w:tcW w:w="212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9"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2"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Після </w:t>
            </w:r>
            <w:r w:rsidRPr="00B0005D">
              <w:rPr>
                <w:rFonts w:ascii="Times New Roman" w:hAnsi="Times New Roman"/>
                <w:color w:val="000000"/>
                <w:sz w:val="24"/>
                <w:szCs w:val="24"/>
                <w:shd w:val="clear" w:color="auto" w:fill="FFFFFF"/>
              </w:rPr>
              <w:t>передачі державним реєстратором</w:t>
            </w:r>
          </w:p>
        </w:tc>
      </w:tr>
    </w:tbl>
    <w:p w:rsidR="00093A20" w:rsidRPr="00B0005D" w:rsidRDefault="00093A20" w:rsidP="00F76235">
      <w:pPr>
        <w:ind w:firstLine="709"/>
        <w:rPr>
          <w:rFonts w:ascii="Times New Roman" w:hAnsi="Times New Roman"/>
          <w:sz w:val="24"/>
          <w:szCs w:val="24"/>
        </w:rPr>
      </w:pPr>
      <w:r w:rsidRPr="00B0005D">
        <w:rPr>
          <w:rFonts w:ascii="Times New Roman" w:hAnsi="Times New Roman"/>
          <w:sz w:val="24"/>
          <w:szCs w:val="24"/>
        </w:rPr>
        <w:t>* 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ind w:firstLine="555"/>
        <w:rPr>
          <w:rFonts w:ascii="Times New Roman" w:hAnsi="Times New Roman"/>
          <w:sz w:val="20"/>
        </w:rPr>
      </w:pPr>
    </w:p>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pPr>
        <w:rPr>
          <w:rFonts w:ascii="Times New Roman" w:hAnsi="Times New Roman"/>
          <w:sz w:val="28"/>
          <w:szCs w:val="28"/>
        </w:rPr>
        <w:sectPr w:rsidR="00093A20" w:rsidRPr="00B0005D" w:rsidSect="00603A20">
          <w:pgSz w:w="11906" w:h="16838"/>
          <w:pgMar w:top="1134" w:right="567" w:bottom="1134" w:left="1701" w:header="708" w:footer="708" w:gutter="0"/>
          <w:pgNumType w:start="1"/>
          <w:cols w:space="708"/>
          <w:titlePg/>
          <w:docGrid w:linePitch="381"/>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Default="00093A20" w:rsidP="00F76235">
      <w:pPr>
        <w:jc w:val="center"/>
        <w:rPr>
          <w:rFonts w:ascii="Times New Roman" w:hAnsi="Times New Roman"/>
          <w:b/>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ІНФОРМАЦІЙНА КАРТКА </w:t>
      </w:r>
    </w:p>
    <w:p w:rsidR="00093A20" w:rsidRPr="00B0005D" w:rsidRDefault="00093A20" w:rsidP="00F76235">
      <w:pPr>
        <w:tabs>
          <w:tab w:val="left" w:pos="3969"/>
        </w:tabs>
        <w:jc w:val="center"/>
        <w:rPr>
          <w:rFonts w:ascii="Times New Roman" w:hAnsi="Times New Roman"/>
          <w:b/>
          <w:lang w:eastAsia="uk-UA"/>
        </w:rPr>
      </w:pPr>
      <w:r w:rsidRPr="00B0005D">
        <w:rPr>
          <w:rFonts w:ascii="Times New Roman" w:hAnsi="Times New Roman"/>
          <w:b/>
          <w:lang w:eastAsia="uk-UA"/>
        </w:rPr>
        <w:t>адміністративної послуги з державної реєстрації припинення підприємницької діяльності фізичної особи – підприємця за її рішенням</w:t>
      </w:r>
    </w:p>
    <w:p w:rsidR="00093A20" w:rsidRPr="00B0005D" w:rsidRDefault="00093A20" w:rsidP="00F76235">
      <w:pPr>
        <w:jc w:val="center"/>
        <w:rPr>
          <w:rFonts w:ascii="Times New Roman" w:hAnsi="Times New Roman"/>
          <w:sz w:val="24"/>
          <w:szCs w:val="24"/>
          <w:lang w:eastAsia="uk-UA"/>
        </w:rPr>
      </w:pPr>
    </w:p>
    <w:p w:rsidR="00093A20" w:rsidRPr="00B0005D" w:rsidRDefault="00093A20" w:rsidP="00F76235">
      <w:pPr>
        <w:jc w:val="center"/>
        <w:rPr>
          <w:rFonts w:ascii="Times New Roman" w:hAnsi="Times New Roman"/>
          <w:sz w:val="20"/>
          <w:lang w:eastAsia="uk-UA"/>
        </w:rPr>
      </w:pPr>
      <w:r w:rsidRPr="00B0005D">
        <w:rPr>
          <w:rFonts w:ascii="Times New Roman" w:hAnsi="Times New Roman"/>
          <w:b/>
          <w:u w:val="single"/>
          <w:lang w:eastAsia="uk-UA"/>
        </w:rPr>
        <w:t>Відділ державної реєстрації Роменської районної державної адміністрації</w:t>
      </w:r>
      <w:r w:rsidRPr="00B0005D">
        <w:rPr>
          <w:rFonts w:ascii="Times New Roman" w:hAnsi="Times New Roman"/>
          <w:sz w:val="20"/>
          <w:lang w:eastAsia="uk-UA"/>
        </w:rPr>
        <w:t xml:space="preserve"> (найменування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sz w:val="20"/>
          <w:lang w:eastAsia="uk-UA"/>
        </w:rPr>
      </w:pPr>
    </w:p>
    <w:tbl>
      <w:tblPr>
        <w:tblW w:w="5152"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7"/>
        <w:gridCol w:w="2914"/>
        <w:gridCol w:w="6654"/>
      </w:tblGrid>
      <w:tr w:rsidR="00093A20" w:rsidRPr="00603A20"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b/>
                <w:spacing w:val="-6"/>
                <w:sz w:val="24"/>
                <w:szCs w:val="24"/>
                <w:lang w:eastAsia="uk-UA"/>
              </w:rPr>
            </w:pPr>
            <w:r w:rsidRPr="00603A20">
              <w:rPr>
                <w:rFonts w:ascii="Times New Roman" w:hAnsi="Times New Roman"/>
                <w:b/>
                <w:spacing w:val="-6"/>
                <w:sz w:val="24"/>
                <w:szCs w:val="24"/>
                <w:lang w:eastAsia="uk-UA"/>
              </w:rPr>
              <w:t xml:space="preserve">Інформація про суб’єкта надання адміністративної послуги </w:t>
            </w:r>
          </w:p>
          <w:p w:rsidR="00093A20" w:rsidRPr="00603A20" w:rsidRDefault="00093A20" w:rsidP="00F76235">
            <w:pPr>
              <w:jc w:val="center"/>
              <w:rPr>
                <w:rFonts w:ascii="Times New Roman" w:hAnsi="Times New Roman"/>
                <w:b/>
                <w:spacing w:val="-6"/>
                <w:sz w:val="24"/>
                <w:szCs w:val="24"/>
                <w:lang w:eastAsia="uk-UA"/>
              </w:rPr>
            </w:pPr>
            <w:r w:rsidRPr="00603A20">
              <w:rPr>
                <w:rFonts w:ascii="Times New Roman" w:hAnsi="Times New Roman"/>
                <w:b/>
                <w:spacing w:val="-6"/>
                <w:sz w:val="24"/>
                <w:szCs w:val="24"/>
                <w:lang w:eastAsia="uk-UA"/>
              </w:rPr>
              <w:t>та/або центру надання адміністративних послуг</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val="en-US" w:eastAsia="uk-UA"/>
              </w:rPr>
            </w:pPr>
            <w:r w:rsidRPr="00603A20">
              <w:rPr>
                <w:rFonts w:ascii="Times New Roman" w:hAnsi="Times New Roman"/>
                <w:spacing w:val="-6"/>
                <w:sz w:val="24"/>
                <w:szCs w:val="24"/>
                <w:lang w:eastAsia="uk-UA"/>
              </w:rPr>
              <w:t>1</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 xml:space="preserve">Місцезнаходження </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151"/>
              <w:rPr>
                <w:rFonts w:ascii="Times New Roman" w:hAnsi="Times New Roman"/>
                <w:spacing w:val="-6"/>
                <w:sz w:val="24"/>
                <w:szCs w:val="24"/>
                <w:lang w:eastAsia="uk-UA"/>
              </w:rPr>
            </w:pPr>
            <w:r w:rsidRPr="00603A20">
              <w:rPr>
                <w:rFonts w:ascii="Times New Roman" w:hAnsi="Times New Roman"/>
                <w:b/>
                <w:spacing w:val="-6"/>
                <w:sz w:val="24"/>
                <w:szCs w:val="24"/>
                <w:lang w:eastAsia="uk-UA"/>
              </w:rPr>
              <w:t>Центр надання адміністративних послуг при Роменській районній державній адміністрації:</w:t>
            </w:r>
            <w:r w:rsidRPr="00603A20">
              <w:rPr>
                <w:rFonts w:ascii="Times New Roman" w:hAnsi="Times New Roman"/>
                <w:spacing w:val="-6"/>
                <w:sz w:val="24"/>
                <w:szCs w:val="24"/>
                <w:lang w:eastAsia="uk-UA"/>
              </w:rPr>
              <w:t xml:space="preserve"> бульвар Свободи, 1 м. Ромни Сумська обл.., 42000;</w:t>
            </w:r>
          </w:p>
          <w:p w:rsidR="00093A20" w:rsidRPr="00603A20" w:rsidRDefault="00093A20" w:rsidP="00F76235">
            <w:pPr>
              <w:ind w:firstLine="151"/>
              <w:rPr>
                <w:rFonts w:ascii="Times New Roman" w:hAnsi="Times New Roman"/>
                <w:b/>
                <w:spacing w:val="-6"/>
                <w:sz w:val="24"/>
                <w:szCs w:val="24"/>
                <w:lang w:eastAsia="uk-UA"/>
              </w:rPr>
            </w:pPr>
            <w:r w:rsidRPr="00603A20">
              <w:rPr>
                <w:rFonts w:ascii="Times New Roman" w:hAnsi="Times New Roman"/>
                <w:b/>
                <w:spacing w:val="-6"/>
                <w:sz w:val="24"/>
                <w:szCs w:val="24"/>
                <w:lang w:eastAsia="uk-UA"/>
              </w:rPr>
              <w:t xml:space="preserve">Відділ державної реєстрації Роменської районної державної адміністрації:  </w:t>
            </w:r>
            <w:r w:rsidRPr="00603A20">
              <w:rPr>
                <w:rFonts w:ascii="Times New Roman" w:hAnsi="Times New Roman"/>
                <w:spacing w:val="-6"/>
                <w:sz w:val="24"/>
                <w:szCs w:val="24"/>
                <w:lang w:eastAsia="uk-UA"/>
              </w:rPr>
              <w:t>бульвар Свободи, 1 м. Ромни Сумська обл.., 42000;</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val="en-US" w:eastAsia="uk-UA"/>
              </w:rPr>
            </w:pPr>
            <w:r w:rsidRPr="00603A20">
              <w:rPr>
                <w:rFonts w:ascii="Times New Roman" w:hAnsi="Times New Roman"/>
                <w:spacing w:val="-6"/>
                <w:sz w:val="24"/>
                <w:szCs w:val="24"/>
                <w:lang w:eastAsia="uk-UA"/>
              </w:rPr>
              <w:t>2</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 xml:space="preserve">Інформація щодо режиму роботи </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151"/>
              <w:rPr>
                <w:rFonts w:ascii="Times New Roman" w:hAnsi="Times New Roman"/>
                <w:b/>
                <w:spacing w:val="-6"/>
                <w:sz w:val="24"/>
                <w:szCs w:val="24"/>
                <w:lang w:eastAsia="uk-UA"/>
              </w:rPr>
            </w:pPr>
            <w:r w:rsidRPr="00603A20">
              <w:rPr>
                <w:rFonts w:ascii="Times New Roman" w:hAnsi="Times New Roman"/>
                <w:b/>
                <w:spacing w:val="-6"/>
                <w:sz w:val="24"/>
                <w:szCs w:val="24"/>
                <w:lang w:eastAsia="uk-UA"/>
              </w:rPr>
              <w:t>Центр надання адміністративних послуг при Роменській районній державній адміністрації:</w:t>
            </w:r>
          </w:p>
          <w:p w:rsidR="00093A20" w:rsidRPr="00603A20" w:rsidRDefault="00093A20" w:rsidP="00F76235">
            <w:pPr>
              <w:ind w:firstLine="151"/>
              <w:rPr>
                <w:rFonts w:ascii="Times New Roman" w:hAnsi="Times New Roman"/>
                <w:spacing w:val="-6"/>
                <w:sz w:val="24"/>
                <w:szCs w:val="24"/>
                <w:lang w:eastAsia="uk-UA"/>
              </w:rPr>
            </w:pPr>
            <w:r w:rsidRPr="00603A20">
              <w:rPr>
                <w:rFonts w:ascii="Times New Roman" w:hAnsi="Times New Roman"/>
                <w:spacing w:val="-6"/>
                <w:sz w:val="24"/>
                <w:szCs w:val="24"/>
                <w:lang w:eastAsia="uk-UA"/>
              </w:rPr>
              <w:t>понеділок – з 8-00 до 17-15          четвер      – з 8-00 до 17-15</w:t>
            </w:r>
          </w:p>
          <w:p w:rsidR="00093A20" w:rsidRPr="00603A20" w:rsidRDefault="00093A20" w:rsidP="00F76235">
            <w:pPr>
              <w:tabs>
                <w:tab w:val="left" w:pos="1453"/>
              </w:tabs>
              <w:ind w:firstLine="151"/>
              <w:rPr>
                <w:rFonts w:ascii="Times New Roman" w:hAnsi="Times New Roman"/>
                <w:spacing w:val="-6"/>
                <w:sz w:val="24"/>
                <w:szCs w:val="24"/>
                <w:lang w:eastAsia="uk-UA"/>
              </w:rPr>
            </w:pPr>
            <w:r w:rsidRPr="00603A20">
              <w:rPr>
                <w:rFonts w:ascii="Times New Roman" w:hAnsi="Times New Roman"/>
                <w:spacing w:val="-6"/>
                <w:sz w:val="24"/>
                <w:szCs w:val="24"/>
                <w:lang w:eastAsia="uk-UA"/>
              </w:rPr>
              <w:t>вівторок   – з 8-00 до 20-00           п’ятниця – з 8-00 до 16-00</w:t>
            </w:r>
          </w:p>
          <w:p w:rsidR="00093A20" w:rsidRPr="00603A20" w:rsidRDefault="00093A20" w:rsidP="00F76235">
            <w:pPr>
              <w:ind w:firstLine="151"/>
              <w:rPr>
                <w:rFonts w:ascii="Times New Roman" w:hAnsi="Times New Roman"/>
                <w:spacing w:val="-6"/>
                <w:sz w:val="24"/>
                <w:szCs w:val="24"/>
                <w:lang w:eastAsia="uk-UA"/>
              </w:rPr>
            </w:pPr>
            <w:r w:rsidRPr="00603A20">
              <w:rPr>
                <w:rFonts w:ascii="Times New Roman" w:hAnsi="Times New Roman"/>
                <w:spacing w:val="-6"/>
                <w:sz w:val="24"/>
                <w:szCs w:val="24"/>
                <w:lang w:eastAsia="uk-UA"/>
              </w:rPr>
              <w:t>середа      – з 8-00 до 17-15            вихідні дні – субота, неділя</w:t>
            </w:r>
          </w:p>
          <w:p w:rsidR="00093A20" w:rsidRPr="00603A20" w:rsidRDefault="00093A20" w:rsidP="00F76235">
            <w:pPr>
              <w:ind w:firstLine="151"/>
              <w:rPr>
                <w:rFonts w:ascii="Times New Roman" w:hAnsi="Times New Roman"/>
                <w:spacing w:val="-6"/>
                <w:sz w:val="24"/>
                <w:szCs w:val="24"/>
                <w:lang w:eastAsia="uk-UA"/>
              </w:rPr>
            </w:pPr>
            <w:r w:rsidRPr="00603A20">
              <w:rPr>
                <w:rFonts w:ascii="Times New Roman" w:hAnsi="Times New Roman"/>
                <w:spacing w:val="-6"/>
                <w:sz w:val="24"/>
                <w:szCs w:val="24"/>
                <w:lang w:eastAsia="uk-UA"/>
              </w:rPr>
              <w:t>без перерви на обід</w:t>
            </w:r>
          </w:p>
          <w:p w:rsidR="00093A20" w:rsidRPr="00603A20" w:rsidRDefault="00093A20" w:rsidP="00F76235">
            <w:pPr>
              <w:ind w:firstLine="151"/>
              <w:rPr>
                <w:rFonts w:ascii="Times New Roman" w:hAnsi="Times New Roman"/>
                <w:b/>
                <w:spacing w:val="-6"/>
                <w:sz w:val="24"/>
                <w:szCs w:val="24"/>
                <w:lang w:eastAsia="uk-UA"/>
              </w:rPr>
            </w:pPr>
            <w:r w:rsidRPr="00603A20">
              <w:rPr>
                <w:rFonts w:ascii="Times New Roman" w:hAnsi="Times New Roman"/>
                <w:b/>
                <w:spacing w:val="-6"/>
                <w:sz w:val="24"/>
                <w:szCs w:val="24"/>
                <w:lang w:eastAsia="uk-UA"/>
              </w:rPr>
              <w:t xml:space="preserve">Відділ державної реєстрації Роменської районної державної адміністрації:  </w:t>
            </w:r>
          </w:p>
          <w:p w:rsidR="00093A20" w:rsidRPr="00603A20" w:rsidRDefault="00093A20" w:rsidP="00F76235">
            <w:pPr>
              <w:ind w:firstLine="151"/>
              <w:rPr>
                <w:rFonts w:ascii="Times New Roman" w:hAnsi="Times New Roman"/>
                <w:spacing w:val="-6"/>
                <w:sz w:val="24"/>
                <w:szCs w:val="24"/>
                <w:lang w:eastAsia="uk-UA"/>
              </w:rPr>
            </w:pPr>
            <w:r w:rsidRPr="00603A20">
              <w:rPr>
                <w:rFonts w:ascii="Times New Roman" w:hAnsi="Times New Roman"/>
                <w:spacing w:val="-6"/>
                <w:sz w:val="24"/>
                <w:szCs w:val="24"/>
                <w:lang w:eastAsia="uk-UA"/>
              </w:rPr>
              <w:t>понеділок-четвер – з 8-00 до 17-15, п’ятниця з 8-00 до 16-00</w:t>
            </w:r>
          </w:p>
          <w:p w:rsidR="00093A20" w:rsidRPr="00603A20" w:rsidRDefault="00093A20" w:rsidP="00F76235">
            <w:pPr>
              <w:ind w:firstLine="151"/>
              <w:rPr>
                <w:rFonts w:ascii="Times New Roman" w:hAnsi="Times New Roman"/>
                <w:spacing w:val="-6"/>
                <w:sz w:val="24"/>
                <w:szCs w:val="24"/>
                <w:lang w:eastAsia="uk-UA"/>
              </w:rPr>
            </w:pPr>
            <w:r w:rsidRPr="00603A20">
              <w:rPr>
                <w:rFonts w:ascii="Times New Roman" w:hAnsi="Times New Roman"/>
                <w:spacing w:val="-6"/>
                <w:sz w:val="24"/>
                <w:szCs w:val="24"/>
                <w:lang w:eastAsia="uk-UA"/>
              </w:rPr>
              <w:t>вихідні дні – субота, неділя</w:t>
            </w:r>
          </w:p>
          <w:p w:rsidR="00093A20" w:rsidRPr="00603A20" w:rsidRDefault="00093A20" w:rsidP="00F76235">
            <w:pPr>
              <w:ind w:firstLine="151"/>
              <w:rPr>
                <w:rFonts w:ascii="Times New Roman" w:hAnsi="Times New Roman"/>
                <w:i/>
                <w:spacing w:val="-6"/>
                <w:sz w:val="24"/>
                <w:szCs w:val="24"/>
                <w:lang w:eastAsia="uk-UA"/>
              </w:rPr>
            </w:pPr>
            <w:r w:rsidRPr="00603A20">
              <w:rPr>
                <w:rFonts w:ascii="Times New Roman" w:hAnsi="Times New Roman"/>
                <w:spacing w:val="-6"/>
                <w:sz w:val="24"/>
                <w:szCs w:val="24"/>
                <w:lang w:eastAsia="uk-UA"/>
              </w:rPr>
              <w:t>обідня перерва з 12-00 до 13-00</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val="en-US" w:eastAsia="uk-UA"/>
              </w:rPr>
            </w:pPr>
            <w:r w:rsidRPr="00603A20">
              <w:rPr>
                <w:rFonts w:ascii="Times New Roman" w:hAnsi="Times New Roman"/>
                <w:spacing w:val="-6"/>
                <w:sz w:val="24"/>
                <w:szCs w:val="24"/>
                <w:lang w:eastAsia="uk-UA"/>
              </w:rPr>
              <w:t>3</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 xml:space="preserve">Телефон/факс (довідки), адреса електронної пошти та веб-сайт </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151"/>
              <w:rPr>
                <w:rFonts w:ascii="Times New Roman" w:hAnsi="Times New Roman"/>
                <w:b/>
                <w:spacing w:val="-6"/>
                <w:sz w:val="24"/>
                <w:szCs w:val="24"/>
                <w:lang w:eastAsia="uk-UA"/>
              </w:rPr>
            </w:pPr>
            <w:r w:rsidRPr="00603A20">
              <w:rPr>
                <w:rFonts w:ascii="Times New Roman" w:hAnsi="Times New Roman"/>
                <w:b/>
                <w:spacing w:val="-6"/>
                <w:sz w:val="24"/>
                <w:szCs w:val="24"/>
                <w:lang w:eastAsia="uk-UA"/>
              </w:rPr>
              <w:t>Центр надання адміністративних послуг при Роменській районній державній адміністрації:</w:t>
            </w:r>
          </w:p>
          <w:p w:rsidR="00093A20" w:rsidRPr="00603A20" w:rsidRDefault="00093A20" w:rsidP="00F76235">
            <w:pPr>
              <w:ind w:firstLine="151"/>
              <w:rPr>
                <w:rFonts w:ascii="Times New Roman" w:hAnsi="Times New Roman"/>
                <w:spacing w:val="-6"/>
                <w:sz w:val="24"/>
                <w:szCs w:val="24"/>
                <w:lang w:eastAsia="uk-UA"/>
              </w:rPr>
            </w:pPr>
            <w:r w:rsidRPr="00603A20">
              <w:rPr>
                <w:rFonts w:ascii="Times New Roman" w:hAnsi="Times New Roman"/>
                <w:spacing w:val="-6"/>
                <w:sz w:val="24"/>
                <w:szCs w:val="24"/>
                <w:lang w:eastAsia="uk-UA"/>
              </w:rPr>
              <w:t>тел. (05448)5-31-27</w:t>
            </w:r>
          </w:p>
          <w:p w:rsidR="00093A20" w:rsidRPr="00603A20" w:rsidRDefault="00093A20" w:rsidP="00F76235">
            <w:pPr>
              <w:ind w:firstLine="151"/>
              <w:rPr>
                <w:rFonts w:ascii="Times New Roman" w:hAnsi="Times New Roman"/>
                <w:spacing w:val="-6"/>
                <w:sz w:val="24"/>
                <w:szCs w:val="24"/>
                <w:lang w:eastAsia="uk-UA"/>
              </w:rPr>
            </w:pPr>
            <w:r w:rsidRPr="00603A20">
              <w:rPr>
                <w:rFonts w:ascii="Times New Roman" w:hAnsi="Times New Roman"/>
                <w:spacing w:val="-6"/>
                <w:sz w:val="24"/>
                <w:szCs w:val="24"/>
                <w:lang w:eastAsia="uk-UA"/>
              </w:rPr>
              <w:t xml:space="preserve">електронна адреса: </w:t>
            </w:r>
            <w:hyperlink r:id="rId52" w:history="1">
              <w:r w:rsidRPr="00A71B1F">
                <w:rPr>
                  <w:rStyle w:val="Hyperlink"/>
                  <w:rFonts w:ascii="Times New Roman" w:hAnsi="Times New Roman"/>
                  <w:spacing w:val="-6"/>
                  <w:sz w:val="24"/>
                  <w:szCs w:val="24"/>
                  <w:lang w:val="en-US" w:eastAsia="uk-UA"/>
                </w:rPr>
                <w:t>rmn</w:t>
              </w:r>
              <w:r w:rsidRPr="00A71B1F">
                <w:rPr>
                  <w:rStyle w:val="Hyperlink"/>
                  <w:rFonts w:ascii="Times New Roman" w:hAnsi="Times New Roman"/>
                  <w:spacing w:val="-6"/>
                  <w:sz w:val="24"/>
                  <w:szCs w:val="24"/>
                  <w:lang w:eastAsia="uk-UA"/>
                </w:rPr>
                <w:t>.</w:t>
              </w:r>
              <w:r w:rsidRPr="00A71B1F">
                <w:rPr>
                  <w:rStyle w:val="Hyperlink"/>
                  <w:rFonts w:ascii="Times New Roman" w:hAnsi="Times New Roman"/>
                  <w:spacing w:val="-6"/>
                  <w:sz w:val="24"/>
                  <w:szCs w:val="24"/>
                  <w:lang w:val="en-US" w:eastAsia="uk-UA"/>
                </w:rPr>
                <w:t>cnap</w:t>
              </w:r>
              <w:r w:rsidRPr="00A71B1F">
                <w:rPr>
                  <w:rStyle w:val="Hyperlink"/>
                  <w:rFonts w:ascii="Times New Roman" w:hAnsi="Times New Roman"/>
                  <w:spacing w:val="-6"/>
                  <w:sz w:val="24"/>
                  <w:szCs w:val="24"/>
                  <w:lang w:eastAsia="uk-UA"/>
                </w:rPr>
                <w:t>@</w:t>
              </w:r>
              <w:r w:rsidRPr="00A71B1F">
                <w:rPr>
                  <w:rStyle w:val="Hyperlink"/>
                  <w:rFonts w:ascii="Times New Roman" w:hAnsi="Times New Roman"/>
                  <w:spacing w:val="-6"/>
                  <w:sz w:val="24"/>
                  <w:szCs w:val="24"/>
                  <w:lang w:val="en-US" w:eastAsia="uk-UA"/>
                </w:rPr>
                <w:t>sm</w:t>
              </w:r>
              <w:r w:rsidRPr="00A71B1F">
                <w:rPr>
                  <w:rStyle w:val="Hyperlink"/>
                  <w:rFonts w:ascii="Times New Roman" w:hAnsi="Times New Roman"/>
                  <w:spacing w:val="-6"/>
                  <w:sz w:val="24"/>
                  <w:szCs w:val="24"/>
                  <w:lang w:eastAsia="uk-UA"/>
                </w:rPr>
                <w:t>.</w:t>
              </w:r>
              <w:r w:rsidRPr="00A71B1F">
                <w:rPr>
                  <w:rStyle w:val="Hyperlink"/>
                  <w:rFonts w:ascii="Times New Roman" w:hAnsi="Times New Roman"/>
                  <w:spacing w:val="-6"/>
                  <w:sz w:val="24"/>
                  <w:szCs w:val="24"/>
                  <w:lang w:val="en-US" w:eastAsia="uk-UA"/>
                </w:rPr>
                <w:t>gov</w:t>
              </w:r>
              <w:r w:rsidRPr="00A71B1F">
                <w:rPr>
                  <w:rStyle w:val="Hyperlink"/>
                  <w:rFonts w:ascii="Times New Roman" w:hAnsi="Times New Roman"/>
                  <w:spacing w:val="-6"/>
                  <w:sz w:val="24"/>
                  <w:szCs w:val="24"/>
                  <w:lang w:val="ru-RU" w:eastAsia="uk-UA"/>
                </w:rPr>
                <w:t>.</w:t>
              </w:r>
              <w:r w:rsidRPr="00A71B1F">
                <w:rPr>
                  <w:rStyle w:val="Hyperlink"/>
                  <w:rFonts w:ascii="Times New Roman" w:hAnsi="Times New Roman"/>
                  <w:spacing w:val="-6"/>
                  <w:sz w:val="24"/>
                  <w:szCs w:val="24"/>
                  <w:lang w:val="en-US" w:eastAsia="uk-UA"/>
                </w:rPr>
                <w:t>ua</w:t>
              </w:r>
            </w:hyperlink>
          </w:p>
          <w:p w:rsidR="00093A20" w:rsidRPr="00603A20" w:rsidRDefault="00093A20" w:rsidP="00F76235">
            <w:pPr>
              <w:ind w:firstLine="151"/>
              <w:rPr>
                <w:rFonts w:ascii="Times New Roman" w:hAnsi="Times New Roman"/>
                <w:b/>
                <w:spacing w:val="-6"/>
                <w:sz w:val="24"/>
                <w:szCs w:val="24"/>
                <w:lang w:eastAsia="uk-UA"/>
              </w:rPr>
            </w:pPr>
            <w:r w:rsidRPr="00603A20">
              <w:rPr>
                <w:rFonts w:ascii="Times New Roman" w:hAnsi="Times New Roman"/>
                <w:b/>
                <w:spacing w:val="-6"/>
                <w:sz w:val="24"/>
                <w:szCs w:val="24"/>
                <w:lang w:eastAsia="uk-UA"/>
              </w:rPr>
              <w:t xml:space="preserve">Відділ державної реєстрації Роменської районної державної адміністрації:  </w:t>
            </w:r>
          </w:p>
          <w:p w:rsidR="00093A20" w:rsidRPr="00603A20" w:rsidRDefault="00093A20" w:rsidP="00F76235">
            <w:pPr>
              <w:ind w:firstLine="151"/>
              <w:rPr>
                <w:rFonts w:ascii="Times New Roman" w:hAnsi="Times New Roman"/>
                <w:spacing w:val="-6"/>
                <w:sz w:val="24"/>
                <w:szCs w:val="24"/>
                <w:lang w:eastAsia="uk-UA"/>
              </w:rPr>
            </w:pPr>
            <w:r w:rsidRPr="00603A20">
              <w:rPr>
                <w:rFonts w:ascii="Times New Roman" w:hAnsi="Times New Roman"/>
                <w:spacing w:val="-6"/>
                <w:sz w:val="24"/>
                <w:szCs w:val="24"/>
                <w:lang w:eastAsia="uk-UA"/>
              </w:rPr>
              <w:t>тел. (054277)6505, (054277)6504</w:t>
            </w:r>
          </w:p>
          <w:p w:rsidR="00093A20" w:rsidRPr="00603A20" w:rsidRDefault="00093A20" w:rsidP="00F76235">
            <w:pPr>
              <w:ind w:firstLine="151"/>
              <w:rPr>
                <w:rFonts w:ascii="Times New Roman" w:hAnsi="Times New Roman"/>
                <w:i/>
                <w:spacing w:val="-6"/>
                <w:sz w:val="24"/>
                <w:szCs w:val="24"/>
                <w:lang w:val="ru-RU" w:eastAsia="uk-UA"/>
              </w:rPr>
            </w:pPr>
            <w:r w:rsidRPr="00603A20">
              <w:rPr>
                <w:rFonts w:ascii="Times New Roman" w:hAnsi="Times New Roman"/>
                <w:spacing w:val="-6"/>
                <w:sz w:val="24"/>
                <w:szCs w:val="24"/>
                <w:lang w:eastAsia="uk-UA"/>
              </w:rPr>
              <w:t>електронна адреса</w:t>
            </w:r>
            <w:r w:rsidRPr="00603A20">
              <w:rPr>
                <w:rFonts w:ascii="Times New Roman" w:hAnsi="Times New Roman"/>
                <w:spacing w:val="-6"/>
                <w:sz w:val="24"/>
                <w:szCs w:val="24"/>
                <w:lang w:val="ru-RU" w:eastAsia="uk-UA"/>
              </w:rPr>
              <w:t xml:space="preserve"> </w:t>
            </w:r>
            <w:hyperlink r:id="rId53" w:history="1">
              <w:r w:rsidRPr="00A71B1F">
                <w:rPr>
                  <w:rStyle w:val="Hyperlink"/>
                  <w:rFonts w:ascii="Times New Roman" w:hAnsi="Times New Roman"/>
                  <w:spacing w:val="-6"/>
                  <w:sz w:val="24"/>
                  <w:szCs w:val="24"/>
                  <w:lang w:val="en-US" w:eastAsia="uk-UA"/>
                </w:rPr>
                <w:t>rmn</w:t>
              </w:r>
              <w:r w:rsidRPr="00A71B1F">
                <w:rPr>
                  <w:rStyle w:val="Hyperlink"/>
                  <w:rFonts w:ascii="Times New Roman" w:hAnsi="Times New Roman"/>
                  <w:spacing w:val="-6"/>
                  <w:sz w:val="24"/>
                  <w:szCs w:val="24"/>
                  <w:lang w:val="ru-RU" w:eastAsia="uk-UA"/>
                </w:rPr>
                <w:t>.</w:t>
              </w:r>
              <w:r w:rsidRPr="00A71B1F">
                <w:rPr>
                  <w:rStyle w:val="Hyperlink"/>
                  <w:rFonts w:ascii="Times New Roman" w:hAnsi="Times New Roman"/>
                  <w:spacing w:val="-6"/>
                  <w:sz w:val="24"/>
                  <w:szCs w:val="24"/>
                  <w:lang w:val="en-US" w:eastAsia="uk-UA"/>
                </w:rPr>
                <w:t>reestrator</w:t>
              </w:r>
              <w:r w:rsidRPr="00A71B1F">
                <w:rPr>
                  <w:rStyle w:val="Hyperlink"/>
                  <w:rFonts w:ascii="Times New Roman" w:hAnsi="Times New Roman"/>
                  <w:spacing w:val="-6"/>
                  <w:sz w:val="24"/>
                  <w:szCs w:val="24"/>
                  <w:lang w:val="ru-RU" w:eastAsia="uk-UA"/>
                </w:rPr>
                <w:t>@</w:t>
              </w:r>
              <w:r w:rsidRPr="00A71B1F">
                <w:rPr>
                  <w:rStyle w:val="Hyperlink"/>
                  <w:rFonts w:ascii="Times New Roman" w:hAnsi="Times New Roman"/>
                  <w:spacing w:val="-6"/>
                  <w:sz w:val="24"/>
                  <w:szCs w:val="24"/>
                  <w:lang w:val="en-US" w:eastAsia="uk-UA"/>
                </w:rPr>
                <w:t>sm</w:t>
              </w:r>
              <w:r w:rsidRPr="00A71B1F">
                <w:rPr>
                  <w:rStyle w:val="Hyperlink"/>
                  <w:rFonts w:ascii="Times New Roman" w:hAnsi="Times New Roman"/>
                  <w:spacing w:val="-6"/>
                  <w:sz w:val="24"/>
                  <w:szCs w:val="24"/>
                  <w:lang w:val="ru-RU" w:eastAsia="uk-UA"/>
                </w:rPr>
                <w:t>.</w:t>
              </w:r>
              <w:r w:rsidRPr="00A71B1F">
                <w:rPr>
                  <w:rStyle w:val="Hyperlink"/>
                  <w:rFonts w:ascii="Times New Roman" w:hAnsi="Times New Roman"/>
                  <w:spacing w:val="-6"/>
                  <w:sz w:val="24"/>
                  <w:szCs w:val="24"/>
                  <w:lang w:val="en-US" w:eastAsia="uk-UA"/>
                </w:rPr>
                <w:t>gov</w:t>
              </w:r>
              <w:r w:rsidRPr="00A71B1F">
                <w:rPr>
                  <w:rStyle w:val="Hyperlink"/>
                  <w:rFonts w:ascii="Times New Roman" w:hAnsi="Times New Roman"/>
                  <w:spacing w:val="-6"/>
                  <w:sz w:val="24"/>
                  <w:szCs w:val="24"/>
                  <w:lang w:val="ru-RU" w:eastAsia="uk-UA"/>
                </w:rPr>
                <w:t>.</w:t>
              </w:r>
              <w:r w:rsidRPr="00A71B1F">
                <w:rPr>
                  <w:rStyle w:val="Hyperlink"/>
                  <w:rFonts w:ascii="Times New Roman" w:hAnsi="Times New Roman"/>
                  <w:spacing w:val="-6"/>
                  <w:sz w:val="24"/>
                  <w:szCs w:val="24"/>
                  <w:lang w:val="en-US" w:eastAsia="uk-UA"/>
                </w:rPr>
                <w:t>ua</w:t>
              </w:r>
            </w:hyperlink>
          </w:p>
        </w:tc>
      </w:tr>
      <w:tr w:rsidR="00093A20" w:rsidRPr="00603A20"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b/>
                <w:spacing w:val="-6"/>
                <w:sz w:val="24"/>
                <w:szCs w:val="24"/>
                <w:lang w:eastAsia="uk-UA"/>
              </w:rPr>
            </w:pPr>
            <w:r w:rsidRPr="00603A20">
              <w:rPr>
                <w:rFonts w:ascii="Times New Roman" w:hAnsi="Times New Roman"/>
                <w:b/>
                <w:spacing w:val="-6"/>
                <w:sz w:val="24"/>
                <w:szCs w:val="24"/>
                <w:lang w:eastAsia="uk-UA"/>
              </w:rPr>
              <w:t>Нормативні акти, якими регламентується надання адміністративної послуги</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val="en-US" w:eastAsia="uk-UA"/>
              </w:rPr>
            </w:pPr>
            <w:r w:rsidRPr="00603A20">
              <w:rPr>
                <w:rFonts w:ascii="Times New Roman" w:hAnsi="Times New Roman"/>
                <w:spacing w:val="-6"/>
                <w:sz w:val="24"/>
                <w:szCs w:val="24"/>
                <w:lang w:eastAsia="uk-UA"/>
              </w:rPr>
              <w:t>4</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Закони України</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tabs>
                <w:tab w:val="left" w:pos="217"/>
              </w:tabs>
              <w:ind w:left="0" w:firstLine="217"/>
              <w:rPr>
                <w:spacing w:val="-6"/>
                <w:sz w:val="24"/>
                <w:szCs w:val="24"/>
                <w:lang w:eastAsia="uk-UA"/>
              </w:rPr>
            </w:pPr>
            <w:r w:rsidRPr="00603A20">
              <w:rPr>
                <w:spacing w:val="-6"/>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val="en-US" w:eastAsia="uk-UA"/>
              </w:rPr>
            </w:pPr>
            <w:r w:rsidRPr="00603A20">
              <w:rPr>
                <w:rFonts w:ascii="Times New Roman" w:hAnsi="Times New Roman"/>
                <w:spacing w:val="-6"/>
                <w:sz w:val="24"/>
                <w:szCs w:val="24"/>
                <w:lang w:eastAsia="uk-UA"/>
              </w:rPr>
              <w:t>5</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Акти Кабінету Міністрів України</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217"/>
              <w:rPr>
                <w:rFonts w:ascii="Times New Roman" w:hAnsi="Times New Roman"/>
                <w:spacing w:val="-6"/>
                <w:sz w:val="24"/>
                <w:szCs w:val="24"/>
                <w:lang w:eastAsia="uk-UA"/>
              </w:rPr>
            </w:pPr>
            <w:r w:rsidRPr="00603A20">
              <w:rPr>
                <w:rFonts w:ascii="Times New Roman" w:hAnsi="Times New Roman"/>
                <w:spacing w:val="-6"/>
                <w:sz w:val="24"/>
                <w:szCs w:val="24"/>
                <w:lang w:eastAsia="uk-UA"/>
              </w:rPr>
              <w:t>–</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val="en-US" w:eastAsia="uk-UA"/>
              </w:rPr>
            </w:pPr>
            <w:r w:rsidRPr="00603A20">
              <w:rPr>
                <w:rFonts w:ascii="Times New Roman" w:hAnsi="Times New Roman"/>
                <w:spacing w:val="-6"/>
                <w:sz w:val="24"/>
                <w:szCs w:val="24"/>
                <w:lang w:eastAsia="uk-UA"/>
              </w:rPr>
              <w:t>6</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Акти центральних органів виконавчої влади</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numPr>
                <w:ilvl w:val="0"/>
                <w:numId w:val="70"/>
              </w:numPr>
              <w:ind w:left="0" w:firstLine="357"/>
              <w:rPr>
                <w:rFonts w:eastAsia="Batang"/>
                <w:b/>
                <w:spacing w:val="-6"/>
                <w:sz w:val="24"/>
                <w:szCs w:val="24"/>
                <w:lang w:eastAsia="ko-KR"/>
              </w:rPr>
            </w:pPr>
            <w:r w:rsidRPr="00603A20">
              <w:rPr>
                <w:spacing w:val="-6"/>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603A20">
              <w:rPr>
                <w:bCs/>
                <w:spacing w:val="-6"/>
                <w:sz w:val="24"/>
                <w:szCs w:val="24"/>
              </w:rPr>
              <w:t>1500/29630</w:t>
            </w:r>
            <w:r w:rsidRPr="00603A20">
              <w:rPr>
                <w:spacing w:val="-6"/>
                <w:sz w:val="24"/>
                <w:szCs w:val="24"/>
                <w:lang w:eastAsia="uk-UA"/>
              </w:rPr>
              <w:t>;</w:t>
            </w:r>
            <w:r w:rsidRPr="00603A20">
              <w:rPr>
                <w:bCs/>
                <w:spacing w:val="-6"/>
                <w:sz w:val="24"/>
                <w:szCs w:val="24"/>
              </w:rPr>
              <w:t xml:space="preserve"> </w:t>
            </w:r>
          </w:p>
          <w:p w:rsidR="00093A20" w:rsidRPr="00603A20" w:rsidRDefault="00093A20" w:rsidP="00F76235">
            <w:pPr>
              <w:pStyle w:val="ListParagraph"/>
              <w:numPr>
                <w:ilvl w:val="0"/>
                <w:numId w:val="70"/>
              </w:numPr>
              <w:tabs>
                <w:tab w:val="left" w:pos="0"/>
              </w:tabs>
              <w:ind w:left="0" w:firstLine="357"/>
              <w:rPr>
                <w:spacing w:val="-6"/>
                <w:sz w:val="24"/>
                <w:szCs w:val="24"/>
                <w:lang w:eastAsia="uk-UA"/>
              </w:rPr>
            </w:pPr>
            <w:r w:rsidRPr="00603A20">
              <w:rPr>
                <w:spacing w:val="-6"/>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603A20" w:rsidRDefault="00093A20" w:rsidP="00F76235">
            <w:pPr>
              <w:pStyle w:val="ListParagraph"/>
              <w:numPr>
                <w:ilvl w:val="0"/>
                <w:numId w:val="70"/>
              </w:numPr>
              <w:tabs>
                <w:tab w:val="left" w:pos="0"/>
              </w:tabs>
              <w:ind w:left="0" w:firstLine="357"/>
              <w:rPr>
                <w:spacing w:val="-6"/>
                <w:sz w:val="24"/>
                <w:szCs w:val="24"/>
                <w:lang w:eastAsia="uk-UA"/>
              </w:rPr>
            </w:pPr>
            <w:r w:rsidRPr="00603A20">
              <w:rPr>
                <w:spacing w:val="-6"/>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093A20" w:rsidRPr="00603A20"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b/>
                <w:spacing w:val="-6"/>
                <w:sz w:val="24"/>
                <w:szCs w:val="24"/>
                <w:lang w:eastAsia="uk-UA"/>
              </w:rPr>
            </w:pPr>
            <w:r w:rsidRPr="00603A20">
              <w:rPr>
                <w:rFonts w:ascii="Times New Roman" w:hAnsi="Times New Roman"/>
                <w:b/>
                <w:spacing w:val="-6"/>
                <w:sz w:val="24"/>
                <w:szCs w:val="24"/>
                <w:lang w:eastAsia="uk-UA"/>
              </w:rPr>
              <w:t>Умови отримання адміністративної послуги</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eastAsia="uk-UA"/>
              </w:rPr>
            </w:pPr>
            <w:r w:rsidRPr="00603A20">
              <w:rPr>
                <w:rFonts w:ascii="Times New Roman" w:hAnsi="Times New Roman"/>
                <w:spacing w:val="-6"/>
                <w:sz w:val="24"/>
                <w:szCs w:val="24"/>
                <w:lang w:eastAsia="uk-UA"/>
              </w:rPr>
              <w:t>7</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Підстава для отримання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217"/>
              <w:rPr>
                <w:rFonts w:ascii="Times New Roman" w:hAnsi="Times New Roman"/>
                <w:spacing w:val="-6"/>
                <w:sz w:val="24"/>
                <w:szCs w:val="24"/>
                <w:lang w:eastAsia="uk-UA"/>
              </w:rPr>
            </w:pPr>
            <w:r w:rsidRPr="00603A20">
              <w:rPr>
                <w:rFonts w:ascii="Times New Roman" w:hAnsi="Times New Roman"/>
                <w:spacing w:val="-6"/>
                <w:sz w:val="24"/>
                <w:szCs w:val="24"/>
              </w:rPr>
              <w:t xml:space="preserve">Звернення фізичної особи – підприємця або уповноваженої нею особи </w:t>
            </w:r>
            <w:r w:rsidRPr="00603A20">
              <w:rPr>
                <w:rFonts w:ascii="Times New Roman" w:hAnsi="Times New Roman"/>
                <w:spacing w:val="-6"/>
                <w:sz w:val="24"/>
                <w:szCs w:val="24"/>
                <w:lang w:eastAsia="uk-UA"/>
              </w:rPr>
              <w:t>(далі – заявник)</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eastAsia="uk-UA"/>
              </w:rPr>
            </w:pPr>
            <w:r w:rsidRPr="00603A20">
              <w:rPr>
                <w:rFonts w:ascii="Times New Roman" w:hAnsi="Times New Roman"/>
                <w:spacing w:val="-6"/>
                <w:sz w:val="24"/>
                <w:szCs w:val="24"/>
                <w:lang w:eastAsia="uk-UA"/>
              </w:rPr>
              <w:t>8</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Вичерпний перелік документів, необхідних для отримання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21176C">
            <w:pPr>
              <w:pStyle w:val="ListParagraph"/>
              <w:tabs>
                <w:tab w:val="left" w:pos="358"/>
              </w:tabs>
              <w:ind w:left="0" w:firstLine="217"/>
              <w:rPr>
                <w:spacing w:val="-6"/>
                <w:sz w:val="24"/>
                <w:szCs w:val="24"/>
              </w:rPr>
            </w:pPr>
            <w:r w:rsidRPr="00603A20">
              <w:rPr>
                <w:spacing w:val="-6"/>
                <w:sz w:val="24"/>
                <w:szCs w:val="24"/>
              </w:rPr>
              <w:t>Заява про державну реєстрацію припинення підприємницької діяльності фізичної особи – підприємця за її рішенням.</w:t>
            </w:r>
          </w:p>
          <w:p w:rsidR="00093A20" w:rsidRPr="00603A20" w:rsidRDefault="00093A20" w:rsidP="0021176C">
            <w:pPr>
              <w:ind w:firstLine="217"/>
              <w:jc w:val="both"/>
              <w:rPr>
                <w:rFonts w:ascii="Times New Roman" w:hAnsi="Times New Roman"/>
                <w:spacing w:val="-6"/>
                <w:sz w:val="24"/>
                <w:szCs w:val="24"/>
                <w:lang w:eastAsia="uk-UA"/>
              </w:rPr>
            </w:pPr>
            <w:bookmarkStart w:id="58" w:name="o99"/>
            <w:bookmarkStart w:id="59" w:name="o98"/>
            <w:bookmarkEnd w:id="58"/>
            <w:bookmarkEnd w:id="59"/>
            <w:r w:rsidRPr="00603A20">
              <w:rPr>
                <w:rFonts w:ascii="Times New Roman" w:hAnsi="Times New Roman"/>
                <w:spacing w:val="-6"/>
                <w:sz w:val="24"/>
                <w:szCs w:val="24"/>
                <w:lang w:eastAsia="uk-UA"/>
              </w:rPr>
              <w:t>Якщо документи подаються особисто, заявник пред’являє документ, що відповідно до закону посвідчує особу.</w:t>
            </w:r>
          </w:p>
          <w:p w:rsidR="00093A20" w:rsidRPr="00603A20" w:rsidRDefault="00093A20" w:rsidP="0021176C">
            <w:pPr>
              <w:ind w:firstLine="217"/>
              <w:jc w:val="both"/>
              <w:rPr>
                <w:rFonts w:ascii="Times New Roman" w:hAnsi="Times New Roman"/>
                <w:spacing w:val="-6"/>
                <w:sz w:val="24"/>
                <w:szCs w:val="24"/>
                <w:lang w:eastAsia="uk-UA"/>
              </w:rPr>
            </w:pPr>
            <w:r w:rsidRPr="00603A20">
              <w:rPr>
                <w:rFonts w:ascii="Times New Roman" w:hAnsi="Times New Roman"/>
                <w:spacing w:val="-6"/>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eastAsia="uk-UA"/>
              </w:rPr>
            </w:pPr>
            <w:r w:rsidRPr="00603A20">
              <w:rPr>
                <w:rFonts w:ascii="Times New Roman" w:hAnsi="Times New Roman"/>
                <w:spacing w:val="-6"/>
                <w:sz w:val="24"/>
                <w:szCs w:val="24"/>
                <w:lang w:eastAsia="uk-UA"/>
              </w:rPr>
              <w:t>9</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Спосіб подання документів, необхідних для отримання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pacing w:val="-6"/>
                <w:sz w:val="24"/>
                <w:szCs w:val="24"/>
              </w:rPr>
            </w:pPr>
            <w:r w:rsidRPr="00603A20">
              <w:rPr>
                <w:rFonts w:ascii="Times New Roman" w:hAnsi="Times New Roman"/>
                <w:spacing w:val="-6"/>
                <w:sz w:val="24"/>
                <w:szCs w:val="24"/>
              </w:rPr>
              <w:t>1. У паперовій формі документи подаються заявником особисто або поштовим відправленням.</w:t>
            </w:r>
          </w:p>
          <w:p w:rsidR="00093A20" w:rsidRPr="00603A20"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pacing w:val="-6"/>
                <w:sz w:val="24"/>
                <w:szCs w:val="24"/>
                <w:lang w:eastAsia="uk-UA"/>
              </w:rPr>
            </w:pPr>
            <w:r w:rsidRPr="00603A20">
              <w:rPr>
                <w:rFonts w:ascii="Times New Roman" w:hAnsi="Times New Roman"/>
                <w:spacing w:val="-6"/>
                <w:sz w:val="24"/>
                <w:szCs w:val="24"/>
              </w:rPr>
              <w:t>2. В електронній формі документи подаються через портал електронних сервісів</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eastAsia="uk-UA"/>
              </w:rPr>
            </w:pPr>
            <w:r w:rsidRPr="00603A20">
              <w:rPr>
                <w:rFonts w:ascii="Times New Roman" w:hAnsi="Times New Roman"/>
                <w:spacing w:val="-6"/>
                <w:sz w:val="24"/>
                <w:szCs w:val="24"/>
                <w:lang w:eastAsia="uk-UA"/>
              </w:rPr>
              <w:t>10</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Платність (безоплатність) надання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ind w:firstLine="217"/>
              <w:rPr>
                <w:rFonts w:ascii="Times New Roman" w:hAnsi="Times New Roman"/>
                <w:i/>
                <w:spacing w:val="-6"/>
                <w:sz w:val="24"/>
                <w:szCs w:val="24"/>
                <w:lang w:eastAsia="uk-UA"/>
              </w:rPr>
            </w:pPr>
            <w:r w:rsidRPr="00603A20">
              <w:rPr>
                <w:rFonts w:ascii="Times New Roman" w:hAnsi="Times New Roman"/>
                <w:spacing w:val="-6"/>
                <w:sz w:val="24"/>
                <w:szCs w:val="24"/>
                <w:lang w:eastAsia="uk-UA"/>
              </w:rPr>
              <w:t>Безоплатно</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eastAsia="uk-UA"/>
              </w:rPr>
            </w:pPr>
            <w:r w:rsidRPr="00603A20">
              <w:rPr>
                <w:rFonts w:ascii="Times New Roman" w:hAnsi="Times New Roman"/>
                <w:spacing w:val="-6"/>
                <w:sz w:val="24"/>
                <w:szCs w:val="24"/>
                <w:lang w:eastAsia="uk-UA"/>
              </w:rPr>
              <w:t>11</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Строк надання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21176C">
            <w:pPr>
              <w:ind w:firstLine="357"/>
              <w:contextualSpacing/>
              <w:jc w:val="both"/>
              <w:rPr>
                <w:rFonts w:ascii="Times New Roman" w:hAnsi="Times New Roman"/>
                <w:spacing w:val="-6"/>
                <w:sz w:val="24"/>
                <w:szCs w:val="24"/>
                <w:lang w:eastAsia="uk-UA"/>
              </w:rPr>
            </w:pPr>
            <w:r w:rsidRPr="00603A20">
              <w:rPr>
                <w:rFonts w:ascii="Times New Roman" w:hAnsi="Times New Roman"/>
                <w:spacing w:val="-6"/>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603A20" w:rsidRDefault="00093A20" w:rsidP="0021176C">
            <w:pPr>
              <w:ind w:firstLine="357"/>
              <w:contextualSpacing/>
              <w:jc w:val="both"/>
              <w:rPr>
                <w:rFonts w:ascii="Times New Roman" w:hAnsi="Times New Roman"/>
                <w:spacing w:val="-6"/>
                <w:sz w:val="24"/>
                <w:szCs w:val="24"/>
                <w:lang w:eastAsia="uk-UA"/>
              </w:rPr>
            </w:pPr>
            <w:r w:rsidRPr="00603A20">
              <w:rPr>
                <w:rFonts w:ascii="Times New Roman" w:hAnsi="Times New Roman"/>
                <w:spacing w:val="-6"/>
                <w:sz w:val="24"/>
                <w:szCs w:val="24"/>
                <w:lang w:eastAsia="uk-UA"/>
              </w:rPr>
              <w:t>Зупинення розгляду документів здійснюється у строк, встановлений для державної реєстрації.</w:t>
            </w:r>
          </w:p>
          <w:p w:rsidR="00093A20" w:rsidRPr="00603A20" w:rsidRDefault="00093A20" w:rsidP="0021176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contextualSpacing/>
              <w:jc w:val="both"/>
              <w:rPr>
                <w:rFonts w:ascii="Times New Roman" w:hAnsi="Times New Roman"/>
                <w:spacing w:val="-6"/>
                <w:sz w:val="24"/>
                <w:szCs w:val="24"/>
              </w:rPr>
            </w:pPr>
            <w:r w:rsidRPr="00603A20">
              <w:rPr>
                <w:rFonts w:ascii="Times New Roman" w:hAnsi="Times New Roman"/>
                <w:spacing w:val="-6"/>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eastAsia="uk-UA"/>
              </w:rPr>
            </w:pPr>
            <w:r w:rsidRPr="00603A20">
              <w:rPr>
                <w:rFonts w:ascii="Times New Roman" w:hAnsi="Times New Roman"/>
                <w:spacing w:val="-6"/>
                <w:sz w:val="24"/>
                <w:szCs w:val="24"/>
                <w:lang w:eastAsia="uk-UA"/>
              </w:rPr>
              <w:t>12</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Перелік підстав для зупинення розгляду документів, поданих для державної реєстрації</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numPr>
                <w:ilvl w:val="0"/>
                <w:numId w:val="71"/>
              </w:numPr>
              <w:tabs>
                <w:tab w:val="left" w:pos="-67"/>
              </w:tabs>
              <w:ind w:left="0" w:firstLine="357"/>
              <w:rPr>
                <w:spacing w:val="-6"/>
                <w:sz w:val="24"/>
                <w:szCs w:val="24"/>
                <w:lang w:eastAsia="uk-UA"/>
              </w:rPr>
            </w:pPr>
            <w:r w:rsidRPr="00603A20">
              <w:rPr>
                <w:spacing w:val="-6"/>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603A20" w:rsidRDefault="00093A20" w:rsidP="00F76235">
            <w:pPr>
              <w:pStyle w:val="ListParagraph"/>
              <w:numPr>
                <w:ilvl w:val="0"/>
                <w:numId w:val="71"/>
              </w:numPr>
              <w:tabs>
                <w:tab w:val="left" w:pos="-67"/>
              </w:tabs>
              <w:ind w:left="0" w:firstLine="357"/>
              <w:rPr>
                <w:spacing w:val="-6"/>
                <w:sz w:val="24"/>
                <w:szCs w:val="24"/>
                <w:lang w:eastAsia="uk-UA"/>
              </w:rPr>
            </w:pPr>
            <w:r w:rsidRPr="00603A20">
              <w:rPr>
                <w:spacing w:val="-6"/>
                <w:sz w:val="24"/>
                <w:szCs w:val="24"/>
                <w:lang w:eastAsia="uk-UA"/>
              </w:rPr>
              <w:t xml:space="preserve">невідповідність документів вимогам, установленим </w:t>
            </w:r>
            <w:r w:rsidRPr="00603A20">
              <w:rPr>
                <w:spacing w:val="-6"/>
                <w:sz w:val="24"/>
                <w:szCs w:val="24"/>
                <w:lang w:eastAsia="uk-UA"/>
              </w:rPr>
              <w:br/>
              <w:t>статтею 15 Закону України «Про державну реєстрацію юридичних осіб, фізичних осіб – підприємців та громадських формувань»;</w:t>
            </w:r>
          </w:p>
          <w:p w:rsidR="00093A20" w:rsidRPr="00603A20" w:rsidRDefault="00093A20" w:rsidP="00F76235">
            <w:pPr>
              <w:pStyle w:val="ListParagraph"/>
              <w:numPr>
                <w:ilvl w:val="0"/>
                <w:numId w:val="71"/>
              </w:numPr>
              <w:tabs>
                <w:tab w:val="left" w:pos="-67"/>
              </w:tabs>
              <w:ind w:left="0" w:firstLine="357"/>
              <w:rPr>
                <w:spacing w:val="-6"/>
                <w:sz w:val="24"/>
                <w:szCs w:val="24"/>
                <w:lang w:eastAsia="uk-UA"/>
              </w:rPr>
            </w:pPr>
            <w:r w:rsidRPr="00603A20">
              <w:rPr>
                <w:spacing w:val="-6"/>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603A20" w:rsidRDefault="00093A20" w:rsidP="00F76235">
            <w:pPr>
              <w:pStyle w:val="ListParagraph"/>
              <w:numPr>
                <w:ilvl w:val="0"/>
                <w:numId w:val="71"/>
              </w:numPr>
              <w:tabs>
                <w:tab w:val="left" w:pos="-67"/>
              </w:tabs>
              <w:ind w:left="0" w:firstLine="357"/>
              <w:rPr>
                <w:spacing w:val="-6"/>
                <w:sz w:val="24"/>
                <w:szCs w:val="24"/>
                <w:lang w:eastAsia="uk-UA"/>
              </w:rPr>
            </w:pPr>
            <w:r w:rsidRPr="00603A20">
              <w:rPr>
                <w:spacing w:val="-6"/>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eastAsia="uk-UA"/>
              </w:rPr>
            </w:pPr>
            <w:r w:rsidRPr="00603A20">
              <w:rPr>
                <w:rFonts w:ascii="Times New Roman" w:hAnsi="Times New Roman"/>
                <w:spacing w:val="-6"/>
                <w:sz w:val="24"/>
                <w:szCs w:val="24"/>
                <w:lang w:eastAsia="uk-UA"/>
              </w:rPr>
              <w:t>13</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Перелік підстав для відмови у державній реєстрації</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numPr>
                <w:ilvl w:val="0"/>
                <w:numId w:val="72"/>
              </w:numPr>
              <w:tabs>
                <w:tab w:val="left" w:pos="693"/>
              </w:tabs>
              <w:ind w:left="0" w:firstLine="357"/>
              <w:rPr>
                <w:spacing w:val="-6"/>
                <w:sz w:val="24"/>
                <w:szCs w:val="24"/>
                <w:lang w:eastAsia="uk-UA"/>
              </w:rPr>
            </w:pPr>
            <w:r w:rsidRPr="00603A20">
              <w:rPr>
                <w:spacing w:val="-6"/>
                <w:sz w:val="24"/>
                <w:szCs w:val="24"/>
                <w:lang w:eastAsia="uk-UA"/>
              </w:rPr>
              <w:t>документи подано особою, яка не має на це повноважень;</w:t>
            </w:r>
          </w:p>
          <w:p w:rsidR="00093A20" w:rsidRPr="00603A20" w:rsidRDefault="00093A20" w:rsidP="00F76235">
            <w:pPr>
              <w:pStyle w:val="ListParagraph"/>
              <w:numPr>
                <w:ilvl w:val="0"/>
                <w:numId w:val="72"/>
              </w:numPr>
              <w:tabs>
                <w:tab w:val="left" w:pos="693"/>
              </w:tabs>
              <w:ind w:left="0" w:firstLine="357"/>
              <w:rPr>
                <w:spacing w:val="-6"/>
                <w:sz w:val="24"/>
                <w:szCs w:val="24"/>
                <w:lang w:eastAsia="uk-UA"/>
              </w:rPr>
            </w:pPr>
            <w:r w:rsidRPr="00603A20">
              <w:rPr>
                <w:spacing w:val="-6"/>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rsidR="00093A20" w:rsidRPr="00603A20" w:rsidRDefault="00093A20" w:rsidP="00F76235">
            <w:pPr>
              <w:pStyle w:val="ListParagraph"/>
              <w:numPr>
                <w:ilvl w:val="0"/>
                <w:numId w:val="72"/>
              </w:numPr>
              <w:tabs>
                <w:tab w:val="left" w:pos="693"/>
              </w:tabs>
              <w:ind w:left="0" w:firstLine="357"/>
              <w:rPr>
                <w:spacing w:val="-6"/>
                <w:sz w:val="24"/>
                <w:szCs w:val="24"/>
                <w:lang w:eastAsia="uk-UA"/>
              </w:rPr>
            </w:pPr>
            <w:r w:rsidRPr="00603A20">
              <w:rPr>
                <w:spacing w:val="-6"/>
                <w:sz w:val="24"/>
                <w:szCs w:val="24"/>
                <w:lang w:eastAsia="uk-UA"/>
              </w:rPr>
              <w:t>не усунуто підстави для зупинення розгляду документів протягом встановленого строку</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eastAsia="uk-UA"/>
              </w:rPr>
            </w:pPr>
            <w:r w:rsidRPr="00603A20">
              <w:rPr>
                <w:rFonts w:ascii="Times New Roman" w:hAnsi="Times New Roman"/>
                <w:spacing w:val="-6"/>
                <w:sz w:val="24"/>
                <w:szCs w:val="24"/>
                <w:lang w:eastAsia="uk-UA"/>
              </w:rPr>
              <w:t>14</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Результат надання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pStyle w:val="ListParagraph"/>
              <w:numPr>
                <w:ilvl w:val="0"/>
                <w:numId w:val="73"/>
              </w:numPr>
              <w:tabs>
                <w:tab w:val="left" w:pos="358"/>
                <w:tab w:val="left" w:pos="449"/>
              </w:tabs>
              <w:ind w:left="0" w:firstLine="357"/>
              <w:rPr>
                <w:spacing w:val="-6"/>
                <w:sz w:val="24"/>
                <w:szCs w:val="24"/>
              </w:rPr>
            </w:pPr>
            <w:r w:rsidRPr="00603A20">
              <w:rPr>
                <w:spacing w:val="-6"/>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093A20" w:rsidRPr="00603A20" w:rsidRDefault="00093A20" w:rsidP="00F76235">
            <w:pPr>
              <w:pStyle w:val="ListParagraph"/>
              <w:numPr>
                <w:ilvl w:val="0"/>
                <w:numId w:val="73"/>
              </w:numPr>
              <w:tabs>
                <w:tab w:val="left" w:pos="358"/>
                <w:tab w:val="left" w:pos="449"/>
              </w:tabs>
              <w:ind w:left="0" w:firstLine="357"/>
              <w:rPr>
                <w:spacing w:val="-6"/>
                <w:sz w:val="24"/>
                <w:szCs w:val="24"/>
              </w:rPr>
            </w:pPr>
            <w:r w:rsidRPr="00603A20">
              <w:rPr>
                <w:spacing w:val="-6"/>
                <w:sz w:val="24"/>
                <w:szCs w:val="24"/>
              </w:rPr>
              <w:t xml:space="preserve">виписка з Єдиного державного реєстру юридичних осіб, фізичних осіб – підприємців та громадських формувань; </w:t>
            </w:r>
          </w:p>
          <w:p w:rsidR="00093A20" w:rsidRPr="00603A20" w:rsidRDefault="00093A20" w:rsidP="00F76235">
            <w:pPr>
              <w:pStyle w:val="ListParagraph"/>
              <w:numPr>
                <w:ilvl w:val="0"/>
                <w:numId w:val="73"/>
              </w:numPr>
              <w:tabs>
                <w:tab w:val="left" w:pos="358"/>
                <w:tab w:val="left" w:pos="449"/>
              </w:tabs>
              <w:ind w:left="0" w:firstLine="357"/>
              <w:rPr>
                <w:spacing w:val="-6"/>
                <w:sz w:val="24"/>
                <w:szCs w:val="24"/>
                <w:lang w:eastAsia="uk-UA"/>
              </w:rPr>
            </w:pPr>
            <w:r w:rsidRPr="00603A20">
              <w:rPr>
                <w:spacing w:val="-6"/>
                <w:sz w:val="24"/>
                <w:szCs w:val="24"/>
              </w:rPr>
              <w:t>повідомлення про відмову у державній реєстрації із зазначенням виключного переліку підстав для відмови</w:t>
            </w:r>
          </w:p>
        </w:tc>
      </w:tr>
      <w:tr w:rsidR="00093A20" w:rsidRPr="00603A20" w:rsidTr="00F76235">
        <w:tc>
          <w:tcPr>
            <w:tcW w:w="242"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jc w:val="center"/>
              <w:rPr>
                <w:rFonts w:ascii="Times New Roman" w:hAnsi="Times New Roman"/>
                <w:spacing w:val="-6"/>
                <w:sz w:val="24"/>
                <w:szCs w:val="24"/>
                <w:lang w:eastAsia="uk-UA"/>
              </w:rPr>
            </w:pPr>
            <w:r w:rsidRPr="00603A20">
              <w:rPr>
                <w:rFonts w:ascii="Times New Roman" w:hAnsi="Times New Roman"/>
                <w:spacing w:val="-6"/>
                <w:sz w:val="24"/>
                <w:szCs w:val="24"/>
                <w:lang w:eastAsia="uk-UA"/>
              </w:rPr>
              <w:t>15</w:t>
            </w:r>
          </w:p>
        </w:tc>
        <w:tc>
          <w:tcPr>
            <w:tcW w:w="1449" w:type="pct"/>
            <w:tcBorders>
              <w:top w:val="outset" w:sz="6" w:space="0" w:color="000000"/>
              <w:left w:val="outset" w:sz="6" w:space="0" w:color="000000"/>
              <w:bottom w:val="outset" w:sz="6" w:space="0" w:color="000000"/>
              <w:right w:val="outset" w:sz="6" w:space="0" w:color="000000"/>
            </w:tcBorders>
          </w:tcPr>
          <w:p w:rsidR="00093A20" w:rsidRPr="00603A20" w:rsidRDefault="00093A20" w:rsidP="00F76235">
            <w:pPr>
              <w:rPr>
                <w:rFonts w:ascii="Times New Roman" w:hAnsi="Times New Roman"/>
                <w:spacing w:val="-6"/>
                <w:sz w:val="24"/>
                <w:szCs w:val="24"/>
                <w:lang w:eastAsia="uk-UA"/>
              </w:rPr>
            </w:pPr>
            <w:r w:rsidRPr="00603A20">
              <w:rPr>
                <w:rFonts w:ascii="Times New Roman" w:hAnsi="Times New Roman"/>
                <w:spacing w:val="-6"/>
                <w:sz w:val="24"/>
                <w:szCs w:val="24"/>
                <w:lang w:eastAsia="uk-UA"/>
              </w:rPr>
              <w:t>Способи отримання відповіді (результату)</w:t>
            </w:r>
          </w:p>
        </w:tc>
        <w:tc>
          <w:tcPr>
            <w:tcW w:w="3309" w:type="pct"/>
            <w:tcBorders>
              <w:top w:val="outset" w:sz="6" w:space="0" w:color="000000"/>
              <w:left w:val="outset" w:sz="6" w:space="0" w:color="000000"/>
              <w:bottom w:val="outset" w:sz="6" w:space="0" w:color="000000"/>
              <w:right w:val="outset" w:sz="6" w:space="0" w:color="000000"/>
            </w:tcBorders>
          </w:tcPr>
          <w:p w:rsidR="00093A20" w:rsidRPr="00603A20" w:rsidRDefault="00093A20" w:rsidP="0021176C">
            <w:pPr>
              <w:ind w:firstLine="217"/>
              <w:jc w:val="both"/>
              <w:rPr>
                <w:rFonts w:ascii="Times New Roman" w:hAnsi="Times New Roman"/>
                <w:spacing w:val="-6"/>
                <w:sz w:val="24"/>
                <w:szCs w:val="24"/>
              </w:rPr>
            </w:pPr>
            <w:r w:rsidRPr="00603A20">
              <w:rPr>
                <w:rFonts w:ascii="Times New Roman" w:hAnsi="Times New Roman"/>
                <w:spacing w:val="-6"/>
                <w:sz w:val="24"/>
                <w:szCs w:val="24"/>
              </w:rPr>
              <w:t xml:space="preserve">Результати надання адміністративної послуги у сфері державної реєстрації (у тому числі виписка з </w:t>
            </w:r>
            <w:r w:rsidRPr="00603A20">
              <w:rPr>
                <w:rFonts w:ascii="Times New Roman" w:hAnsi="Times New Roman"/>
                <w:spacing w:val="-6"/>
                <w:sz w:val="24"/>
                <w:szCs w:val="24"/>
                <w:lang w:eastAsia="uk-UA"/>
              </w:rPr>
              <w:t xml:space="preserve">Єдиного державного реєстру юридичних осіб, фізичних осіб – підприємців та громадських формувань) </w:t>
            </w:r>
            <w:r w:rsidRPr="00603A20">
              <w:rPr>
                <w:rFonts w:ascii="Times New Roman" w:hAnsi="Times New Roman"/>
                <w:spacing w:val="-6"/>
                <w:sz w:val="24"/>
                <w:szCs w:val="24"/>
              </w:rPr>
              <w:t xml:space="preserve">в </w:t>
            </w:r>
            <w:r w:rsidRPr="00603A20">
              <w:rPr>
                <w:rFonts w:ascii="Times New Roman" w:hAnsi="Times New Roman"/>
                <w:spacing w:val="-6"/>
                <w:sz w:val="24"/>
                <w:szCs w:val="24"/>
                <w:lang w:eastAsia="uk-UA"/>
              </w:rPr>
              <w:t>електронній формі</w:t>
            </w:r>
            <w:r w:rsidRPr="00603A20">
              <w:rPr>
                <w:rFonts w:ascii="Times New Roman" w:hAnsi="Times New Roman"/>
                <w:spacing w:val="-6"/>
                <w:sz w:val="24"/>
                <w:szCs w:val="24"/>
              </w:rPr>
              <w:t xml:space="preserve"> оприлюднюються на порталі електронних сервісів та доступні для їх пошуку за кодом доступу.</w:t>
            </w:r>
          </w:p>
          <w:p w:rsidR="00093A20" w:rsidRPr="00603A20" w:rsidRDefault="00093A20" w:rsidP="00F76235">
            <w:pPr>
              <w:pStyle w:val="ListParagraph"/>
              <w:tabs>
                <w:tab w:val="left" w:pos="358"/>
              </w:tabs>
              <w:ind w:left="0" w:firstLine="217"/>
              <w:rPr>
                <w:spacing w:val="-6"/>
                <w:sz w:val="24"/>
                <w:szCs w:val="24"/>
              </w:rPr>
            </w:pPr>
            <w:r w:rsidRPr="00603A20">
              <w:rPr>
                <w:spacing w:val="-6"/>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93A20" w:rsidRPr="00603A20" w:rsidRDefault="00093A20" w:rsidP="0021176C">
            <w:pPr>
              <w:ind w:firstLine="217"/>
              <w:jc w:val="both"/>
              <w:rPr>
                <w:rFonts w:ascii="Times New Roman" w:hAnsi="Times New Roman"/>
                <w:spacing w:val="-6"/>
                <w:sz w:val="24"/>
                <w:szCs w:val="24"/>
                <w:lang w:eastAsia="uk-UA"/>
              </w:rPr>
            </w:pPr>
            <w:r w:rsidRPr="00603A20">
              <w:rPr>
                <w:rFonts w:ascii="Times New Roman" w:hAnsi="Times New Roman"/>
                <w:spacing w:val="-6"/>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jc w:val="right"/>
        <w:rPr>
          <w:rFonts w:ascii="Times New Roman" w:hAnsi="Times New Roman"/>
          <w:sz w:val="24"/>
          <w:szCs w:val="24"/>
        </w:rPr>
      </w:pPr>
    </w:p>
    <w:p w:rsidR="00093A20" w:rsidRPr="00B0005D" w:rsidRDefault="00093A20" w:rsidP="00F76235">
      <w:pPr>
        <w:jc w:val="right"/>
        <w:rPr>
          <w:rFonts w:ascii="Times New Roman" w:hAnsi="Times New Roman"/>
          <w:sz w:val="24"/>
          <w:szCs w:val="24"/>
        </w:rPr>
      </w:pP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jc w:val="right"/>
        <w:rPr>
          <w:rFonts w:ascii="Times New Roman" w:hAnsi="Times New Roman"/>
          <w:sz w:val="24"/>
          <w:szCs w:val="24"/>
        </w:rPr>
      </w:pPr>
    </w:p>
    <w:p w:rsidR="00093A20" w:rsidRPr="00B0005D" w:rsidRDefault="00093A20">
      <w:pPr>
        <w:rPr>
          <w:rFonts w:ascii="Times New Roman" w:hAnsi="Times New Roman"/>
          <w:sz w:val="28"/>
          <w:szCs w:val="28"/>
        </w:rPr>
        <w:sectPr w:rsidR="00093A20" w:rsidRPr="00B0005D" w:rsidSect="00603A20">
          <w:headerReference w:type="default" r:id="rId54"/>
          <w:pgSz w:w="11906" w:h="16838"/>
          <w:pgMar w:top="1134" w:right="567" w:bottom="1134" w:left="1701" w:header="568" w:footer="708"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21176C">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ind w:firstLine="5897"/>
        <w:rPr>
          <w:rFonts w:ascii="Times New Roman" w:hAnsi="Times New Roman"/>
          <w:lang w:eastAsia="uk-UA"/>
        </w:rPr>
      </w:pP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надання адміністративної послуги:</w:t>
      </w:r>
    </w:p>
    <w:p w:rsidR="00093A20" w:rsidRPr="00B0005D" w:rsidRDefault="00093A20" w:rsidP="00F76235">
      <w:pPr>
        <w:jc w:val="center"/>
        <w:rPr>
          <w:rFonts w:ascii="Times New Roman" w:hAnsi="Times New Roman"/>
          <w:b/>
          <w:color w:val="000000"/>
          <w:u w:val="single"/>
        </w:rPr>
      </w:pPr>
      <w:r w:rsidRPr="00B0005D">
        <w:rPr>
          <w:rFonts w:ascii="Times New Roman" w:hAnsi="Times New Roman"/>
          <w:b/>
          <w:color w:val="000000"/>
          <w:u w:val="single"/>
        </w:rPr>
        <w:t>Державна реєстрація припинення підприємницької діяльності фізичної особи – підприємця за її рішенням</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779"/>
        </w:trPr>
        <w:tc>
          <w:tcPr>
            <w:tcW w:w="3462"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1.Прийом документів та видача заявнику опису документів з відміткою про дату отримання 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pPr>
        <w:rPr>
          <w:rFonts w:ascii="Times New Roman" w:hAnsi="Times New Roman"/>
          <w:sz w:val="28"/>
          <w:szCs w:val="28"/>
        </w:rPr>
        <w:sectPr w:rsidR="00093A20" w:rsidRPr="00B0005D" w:rsidSect="00603A20">
          <w:pgSz w:w="11906" w:h="16838"/>
          <w:pgMar w:top="1134" w:right="567" w:bottom="1134" w:left="1701" w:header="708" w:footer="708" w:gutter="0"/>
          <w:pgNumType w:start="1"/>
          <w:cols w:space="708"/>
          <w:titlePg/>
          <w:docGrid w:linePitch="360"/>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ind w:left="-284" w:firstLine="284"/>
        <w:jc w:val="center"/>
        <w:rPr>
          <w:rFonts w:ascii="Times New Roman" w:hAnsi="Times New Roman"/>
          <w:b/>
          <w:sz w:val="24"/>
          <w:szCs w:val="24"/>
          <w:lang w:eastAsia="uk-UA"/>
        </w:rPr>
      </w:pPr>
    </w:p>
    <w:p w:rsidR="00093A20" w:rsidRPr="00B0005D" w:rsidRDefault="00093A20" w:rsidP="00F76235">
      <w:pPr>
        <w:ind w:left="-284" w:firstLine="284"/>
        <w:jc w:val="center"/>
        <w:rPr>
          <w:rFonts w:ascii="Times New Roman" w:hAnsi="Times New Roman"/>
          <w:b/>
          <w:lang w:eastAsia="uk-UA"/>
        </w:rPr>
      </w:pPr>
      <w:r w:rsidRPr="00B0005D">
        <w:rPr>
          <w:rFonts w:ascii="Times New Roman" w:hAnsi="Times New Roman"/>
          <w:b/>
          <w:lang w:eastAsia="uk-UA"/>
        </w:rPr>
        <w:t xml:space="preserve">ІНФОРМАЦІЙНА КАРТКА </w:t>
      </w:r>
    </w:p>
    <w:p w:rsidR="00093A20" w:rsidRPr="00B0005D" w:rsidRDefault="00093A20" w:rsidP="00F76235">
      <w:pPr>
        <w:tabs>
          <w:tab w:val="left" w:pos="3969"/>
        </w:tabs>
        <w:ind w:left="-284" w:firstLine="284"/>
        <w:jc w:val="center"/>
        <w:rPr>
          <w:rFonts w:ascii="Times New Roman" w:hAnsi="Times New Roman"/>
          <w:b/>
          <w:lang w:eastAsia="uk-UA"/>
        </w:rPr>
      </w:pPr>
      <w:r w:rsidRPr="00B0005D">
        <w:rPr>
          <w:rFonts w:ascii="Times New Roman" w:hAnsi="Times New Roman"/>
          <w:b/>
          <w:lang w:eastAsia="uk-UA"/>
        </w:rPr>
        <w:t>адміністративної послуги з державної реєстрації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jc w:val="center"/>
        <w:rPr>
          <w:rFonts w:ascii="Times New Roman" w:hAnsi="Times New Roman"/>
          <w:sz w:val="24"/>
          <w:szCs w:val="24"/>
          <w:lang w:eastAsia="uk-UA"/>
        </w:rPr>
      </w:pPr>
    </w:p>
    <w:p w:rsidR="00093A20" w:rsidRPr="00B0005D" w:rsidRDefault="00093A20" w:rsidP="00F76235">
      <w:pPr>
        <w:jc w:val="center"/>
        <w:rPr>
          <w:rFonts w:ascii="Times New Roman" w:hAnsi="Times New Roman"/>
          <w:sz w:val="20"/>
          <w:lang w:eastAsia="uk-UA"/>
        </w:rPr>
      </w:pPr>
      <w:r w:rsidRPr="00B0005D">
        <w:rPr>
          <w:rFonts w:ascii="Times New Roman" w:hAnsi="Times New Roman"/>
          <w:b/>
          <w:u w:val="single"/>
          <w:lang w:eastAsia="uk-UA"/>
        </w:rPr>
        <w:t>Відділ державної реєстрації Роменської районної державної адміністрації</w:t>
      </w:r>
      <w:r w:rsidRPr="00B0005D">
        <w:rPr>
          <w:rFonts w:ascii="Times New Roman" w:hAnsi="Times New Roman"/>
          <w:sz w:val="20"/>
          <w:lang w:eastAsia="uk-UA"/>
        </w:rPr>
        <w:t xml:space="preserve"> (найменування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sz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70"/>
        <w:gridCol w:w="83"/>
        <w:gridCol w:w="2850"/>
        <w:gridCol w:w="99"/>
        <w:gridCol w:w="6562"/>
      </w:tblGrid>
      <w:tr w:rsidR="00093A20" w:rsidRPr="00B0005D" w:rsidTr="00F76235">
        <w:tc>
          <w:tcPr>
            <w:tcW w:w="5000" w:type="pct"/>
            <w:gridSpan w:val="5"/>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F76235">
        <w:tc>
          <w:tcPr>
            <w:tcW w:w="275"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41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30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F76235">
        <w:tc>
          <w:tcPr>
            <w:tcW w:w="275"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41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30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F76235">
        <w:tc>
          <w:tcPr>
            <w:tcW w:w="275"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41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30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55"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56"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F76235">
        <w:tc>
          <w:tcPr>
            <w:tcW w:w="5000" w:type="pct"/>
            <w:gridSpan w:val="5"/>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F76235">
        <w:tc>
          <w:tcPr>
            <w:tcW w:w="275"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val="en-US" w:eastAsia="uk-UA"/>
              </w:rPr>
            </w:pPr>
            <w:r w:rsidRPr="00B0005D">
              <w:rPr>
                <w:rFonts w:ascii="Times New Roman" w:hAnsi="Times New Roman"/>
                <w:sz w:val="24"/>
                <w:szCs w:val="24"/>
                <w:lang w:eastAsia="uk-UA"/>
              </w:rPr>
              <w:t>4</w:t>
            </w:r>
          </w:p>
        </w:tc>
        <w:tc>
          <w:tcPr>
            <w:tcW w:w="141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30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F76235">
        <w:tc>
          <w:tcPr>
            <w:tcW w:w="275"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val="en-US" w:eastAsia="uk-UA"/>
              </w:rPr>
            </w:pPr>
            <w:r w:rsidRPr="00B0005D">
              <w:rPr>
                <w:rFonts w:ascii="Times New Roman" w:hAnsi="Times New Roman"/>
                <w:sz w:val="24"/>
                <w:szCs w:val="24"/>
                <w:lang w:eastAsia="uk-UA"/>
              </w:rPr>
              <w:t>5</w:t>
            </w:r>
          </w:p>
        </w:tc>
        <w:tc>
          <w:tcPr>
            <w:tcW w:w="141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30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21176C">
            <w:pPr>
              <w:ind w:firstLine="217"/>
              <w:jc w:val="both"/>
              <w:rPr>
                <w:rFonts w:ascii="Times New Roman" w:hAnsi="Times New Roman"/>
                <w:sz w:val="24"/>
                <w:szCs w:val="24"/>
                <w:lang w:eastAsia="uk-UA"/>
              </w:rPr>
            </w:pPr>
            <w:r w:rsidRPr="00B0005D">
              <w:rPr>
                <w:rFonts w:ascii="Times New Roman" w:hAnsi="Times New Roman"/>
                <w:sz w:val="24"/>
                <w:szCs w:val="24"/>
                <w:lang w:eastAsia="uk-UA"/>
              </w:rPr>
              <w:t>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093A20" w:rsidRPr="00B0005D" w:rsidTr="00F76235">
        <w:tc>
          <w:tcPr>
            <w:tcW w:w="275"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val="en-US" w:eastAsia="uk-UA"/>
              </w:rPr>
            </w:pPr>
            <w:r w:rsidRPr="00B0005D">
              <w:rPr>
                <w:rFonts w:ascii="Times New Roman" w:hAnsi="Times New Roman"/>
                <w:sz w:val="24"/>
                <w:szCs w:val="24"/>
                <w:lang w:eastAsia="uk-UA"/>
              </w:rPr>
              <w:t>6</w:t>
            </w:r>
          </w:p>
        </w:tc>
        <w:tc>
          <w:tcPr>
            <w:tcW w:w="1416"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30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keepNext/>
              <w:numPr>
                <w:ilvl w:val="0"/>
                <w:numId w:val="74"/>
              </w:numPr>
              <w:ind w:left="0" w:firstLine="357"/>
              <w:rPr>
                <w:rFonts w:eastAsia="Batang"/>
                <w:b/>
                <w:sz w:val="24"/>
                <w:szCs w:val="24"/>
                <w:lang w:eastAsia="ko-KR"/>
              </w:rPr>
            </w:pPr>
            <w:r w:rsidRPr="00B0005D">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0005D">
              <w:rPr>
                <w:bCs/>
                <w:sz w:val="24"/>
                <w:szCs w:val="24"/>
              </w:rPr>
              <w:t>1500/29630</w:t>
            </w:r>
            <w:r w:rsidRPr="00B0005D">
              <w:rPr>
                <w:sz w:val="24"/>
                <w:szCs w:val="24"/>
                <w:lang w:eastAsia="uk-UA"/>
              </w:rPr>
              <w:t>;</w:t>
            </w:r>
            <w:r w:rsidRPr="00B0005D">
              <w:rPr>
                <w:bCs/>
                <w:sz w:val="24"/>
                <w:szCs w:val="24"/>
              </w:rPr>
              <w:t xml:space="preserve"> </w:t>
            </w:r>
          </w:p>
          <w:p w:rsidR="00093A20" w:rsidRPr="00B0005D" w:rsidRDefault="00093A20" w:rsidP="00F76235">
            <w:pPr>
              <w:pStyle w:val="ListParagraph"/>
              <w:numPr>
                <w:ilvl w:val="0"/>
                <w:numId w:val="74"/>
              </w:numPr>
              <w:tabs>
                <w:tab w:val="left" w:pos="0"/>
              </w:tabs>
              <w:ind w:left="0" w:firstLine="357"/>
              <w:rPr>
                <w:sz w:val="24"/>
                <w:szCs w:val="24"/>
                <w:lang w:eastAsia="uk-UA"/>
              </w:rPr>
            </w:pPr>
            <w:r w:rsidRPr="00B000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F76235">
            <w:pPr>
              <w:pStyle w:val="ListParagraph"/>
              <w:numPr>
                <w:ilvl w:val="0"/>
                <w:numId w:val="74"/>
              </w:numPr>
              <w:tabs>
                <w:tab w:val="left" w:pos="0"/>
              </w:tabs>
              <w:ind w:left="0" w:firstLine="357"/>
              <w:rPr>
                <w:sz w:val="24"/>
                <w:szCs w:val="24"/>
                <w:lang w:eastAsia="uk-UA"/>
              </w:rPr>
            </w:pPr>
            <w:r w:rsidRPr="00B0005D">
              <w:rPr>
                <w:sz w:val="24"/>
                <w:szCs w:val="24"/>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w:t>
            </w:r>
            <w:r w:rsidRPr="00B0005D">
              <w:rPr>
                <w:sz w:val="24"/>
                <w:szCs w:val="24"/>
                <w:lang w:eastAsia="uk-UA"/>
              </w:rPr>
              <w:br/>
              <w:t>№ 427/28557</w:t>
            </w:r>
          </w:p>
        </w:tc>
      </w:tr>
      <w:tr w:rsidR="00093A20" w:rsidRPr="00B0005D" w:rsidTr="00F76235">
        <w:tc>
          <w:tcPr>
            <w:tcW w:w="5000" w:type="pct"/>
            <w:gridSpan w:val="5"/>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F76235">
        <w:tc>
          <w:tcPr>
            <w:tcW w:w="23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506"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rPr>
              <w:t xml:space="preserve">Звернення фізичної особи – підприємця або уповноваженої нею особи  </w:t>
            </w:r>
            <w:r w:rsidRPr="00B0005D">
              <w:rPr>
                <w:rFonts w:ascii="Times New Roman" w:hAnsi="Times New Roman"/>
                <w:sz w:val="24"/>
                <w:szCs w:val="24"/>
                <w:lang w:eastAsia="uk-UA"/>
              </w:rPr>
              <w:t>(далі – заявник)</w:t>
            </w:r>
          </w:p>
        </w:tc>
      </w:tr>
      <w:tr w:rsidR="00093A20" w:rsidRPr="00B0005D" w:rsidTr="00F76235">
        <w:tc>
          <w:tcPr>
            <w:tcW w:w="23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506"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75"/>
              </w:numPr>
              <w:tabs>
                <w:tab w:val="left" w:pos="358"/>
              </w:tabs>
              <w:ind w:left="0" w:firstLine="357"/>
              <w:rPr>
                <w:sz w:val="24"/>
                <w:szCs w:val="24"/>
              </w:rPr>
            </w:pPr>
            <w:r w:rsidRPr="00B0005D">
              <w:rPr>
                <w:sz w:val="24"/>
                <w:szCs w:val="24"/>
              </w:rPr>
              <w:t>заява про державну реєстрацію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75"/>
              </w:numPr>
              <w:tabs>
                <w:tab w:val="left" w:pos="358"/>
              </w:tabs>
              <w:ind w:left="0" w:firstLine="357"/>
              <w:rPr>
                <w:sz w:val="24"/>
                <w:szCs w:val="24"/>
              </w:rPr>
            </w:pPr>
            <w:r w:rsidRPr="00B0005D">
              <w:rPr>
                <w:sz w:val="24"/>
                <w:szCs w:val="24"/>
              </w:rPr>
              <w:t>документ про сплату адміністративного збору – у випадку державної реєстрації змін відомостей про прізвище, ім’я, по батькові або місцезнаходження фізичної особи – підприємця</w:t>
            </w:r>
            <w:r w:rsidRPr="00B0005D">
              <w:rPr>
                <w:sz w:val="24"/>
                <w:szCs w:val="24"/>
                <w:lang w:eastAsia="uk-UA"/>
              </w:rPr>
              <w:t>;</w:t>
            </w:r>
          </w:p>
          <w:p w:rsidR="00093A20" w:rsidRPr="00B0005D" w:rsidRDefault="00093A20" w:rsidP="00F76235">
            <w:pPr>
              <w:pStyle w:val="ListParagraph"/>
              <w:numPr>
                <w:ilvl w:val="0"/>
                <w:numId w:val="75"/>
              </w:numPr>
              <w:tabs>
                <w:tab w:val="left" w:pos="358"/>
              </w:tabs>
              <w:ind w:left="0" w:firstLine="357"/>
              <w:rPr>
                <w:sz w:val="24"/>
                <w:szCs w:val="24"/>
              </w:rPr>
            </w:pPr>
            <w:r w:rsidRPr="00B0005D">
              <w:rPr>
                <w:sz w:val="24"/>
                <w:szCs w:val="24"/>
              </w:rPr>
              <w:t>копія довідки про зміну реєстраційного номера облікової картки – у разі внесення змін, пов'язаних із зміною реєстраційного номера облікової картки платника податків;</w:t>
            </w:r>
          </w:p>
          <w:p w:rsidR="00093A20" w:rsidRPr="00B0005D" w:rsidRDefault="00093A20" w:rsidP="00F76235">
            <w:pPr>
              <w:pStyle w:val="ListParagraph"/>
              <w:numPr>
                <w:ilvl w:val="0"/>
                <w:numId w:val="75"/>
              </w:numPr>
              <w:tabs>
                <w:tab w:val="left" w:pos="358"/>
              </w:tabs>
              <w:ind w:left="0" w:firstLine="357"/>
              <w:rPr>
                <w:sz w:val="24"/>
                <w:szCs w:val="24"/>
              </w:rPr>
            </w:pPr>
            <w:r w:rsidRPr="00B0005D">
              <w:rPr>
                <w:sz w:val="24"/>
                <w:szCs w:val="24"/>
              </w:rPr>
              <w:t>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093A20" w:rsidRPr="00B0005D" w:rsidRDefault="00093A20" w:rsidP="0021176C">
            <w:pPr>
              <w:ind w:firstLine="217"/>
              <w:jc w:val="both"/>
              <w:rPr>
                <w:rFonts w:ascii="Times New Roman" w:hAnsi="Times New Roman"/>
                <w:sz w:val="24"/>
                <w:szCs w:val="24"/>
                <w:lang w:eastAsia="uk-UA"/>
              </w:rPr>
            </w:pPr>
            <w:r w:rsidRPr="00B0005D">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B0005D" w:rsidRDefault="00093A20" w:rsidP="0021176C">
            <w:pPr>
              <w:ind w:firstLine="217"/>
              <w:jc w:val="both"/>
              <w:rPr>
                <w:rFonts w:ascii="Times New Roman" w:hAnsi="Times New Roman"/>
                <w:sz w:val="24"/>
                <w:szCs w:val="24"/>
                <w:lang w:eastAsia="uk-UA"/>
              </w:rPr>
            </w:pPr>
            <w:r w:rsidRPr="00B0005D">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F76235">
        <w:tc>
          <w:tcPr>
            <w:tcW w:w="23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506"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rPr>
              <w:t>2. В електронній формі документи подаються через портал електронних сервісів</w:t>
            </w:r>
          </w:p>
        </w:tc>
      </w:tr>
      <w:tr w:rsidR="00093A20" w:rsidRPr="00B0005D" w:rsidTr="00F76235">
        <w:tc>
          <w:tcPr>
            <w:tcW w:w="23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506"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76"/>
              </w:numPr>
              <w:ind w:left="0" w:firstLine="357"/>
              <w:rPr>
                <w:sz w:val="24"/>
                <w:szCs w:val="24"/>
              </w:rPr>
            </w:pPr>
            <w:r w:rsidRPr="00B0005D">
              <w:rPr>
                <w:sz w:val="24"/>
                <w:szCs w:val="24"/>
                <w:lang w:eastAsia="uk-UA"/>
              </w:rPr>
              <w:t xml:space="preserve">За проведення державної реєстрації змін до відомостей про прізвище, ім'я, по батькові або місцезнаходження фізичної особи – підприємця </w:t>
            </w:r>
            <w:r w:rsidRPr="00B0005D">
              <w:rPr>
                <w:sz w:val="24"/>
                <w:szCs w:val="24"/>
              </w:rPr>
              <w:t>сплачується адміністративний збір у розмірі 0,1 прожиткового мінімуму для працездатних осіб.</w:t>
            </w:r>
          </w:p>
          <w:p w:rsidR="00093A20" w:rsidRPr="00B0005D" w:rsidRDefault="00093A20" w:rsidP="00F76235">
            <w:pPr>
              <w:pStyle w:val="ListParagraph"/>
              <w:numPr>
                <w:ilvl w:val="0"/>
                <w:numId w:val="76"/>
              </w:numPr>
              <w:ind w:left="0" w:firstLine="357"/>
              <w:rPr>
                <w:sz w:val="24"/>
                <w:szCs w:val="24"/>
                <w:lang w:eastAsia="uk-UA"/>
              </w:rPr>
            </w:pPr>
            <w:r w:rsidRPr="00B0005D">
              <w:rPr>
                <w:sz w:val="24"/>
                <w:szCs w:val="24"/>
                <w:lang w:eastAsia="uk-UA"/>
              </w:rPr>
              <w:t>За державну реєстрацію на підставі документів, поданих в електронній формі, – 75 відсотків адміністративного збору.</w:t>
            </w:r>
          </w:p>
          <w:p w:rsidR="00093A20" w:rsidRPr="00B0005D" w:rsidRDefault="00093A20" w:rsidP="00F76235">
            <w:pPr>
              <w:pStyle w:val="ListParagraph"/>
              <w:numPr>
                <w:ilvl w:val="0"/>
                <w:numId w:val="76"/>
              </w:numPr>
              <w:ind w:left="0" w:firstLine="357"/>
              <w:rPr>
                <w:sz w:val="24"/>
                <w:szCs w:val="24"/>
                <w:u w:val="single"/>
                <w:lang w:eastAsia="uk-UA"/>
              </w:rPr>
            </w:pPr>
            <w:r w:rsidRPr="00B0005D">
              <w:rPr>
                <w:sz w:val="24"/>
                <w:szCs w:val="24"/>
                <w:lang w:eastAsia="uk-UA"/>
              </w:rPr>
              <w:t xml:space="preserve">Державна реєстрація змін до відомостей у скорочені строки проводиться </w:t>
            </w:r>
            <w:r w:rsidRPr="00B0005D">
              <w:rPr>
                <w:sz w:val="24"/>
                <w:szCs w:val="24"/>
                <w:u w:val="single"/>
                <w:lang w:eastAsia="uk-UA"/>
              </w:rPr>
              <w:t>виключно за бажанням заявника у разі внесення ним додатково</w:t>
            </w:r>
            <w:r w:rsidRPr="00B0005D">
              <w:rPr>
                <w:sz w:val="24"/>
                <w:szCs w:val="24"/>
                <w:lang w:eastAsia="uk-UA"/>
              </w:rPr>
              <w:t xml:space="preserve"> до адміністративного збору </w:t>
            </w:r>
            <w:r w:rsidRPr="00B0005D">
              <w:rPr>
                <w:sz w:val="24"/>
                <w:szCs w:val="24"/>
                <w:u w:val="single"/>
                <w:lang w:eastAsia="uk-UA"/>
              </w:rPr>
              <w:t>відповідної плати:</w:t>
            </w:r>
          </w:p>
          <w:p w:rsidR="00093A20" w:rsidRPr="00B0005D" w:rsidRDefault="00093A20" w:rsidP="00F76235">
            <w:pPr>
              <w:pStyle w:val="ListParagraph"/>
              <w:numPr>
                <w:ilvl w:val="0"/>
                <w:numId w:val="80"/>
              </w:numPr>
              <w:ind w:left="0" w:firstLine="357"/>
              <w:rPr>
                <w:sz w:val="24"/>
                <w:szCs w:val="24"/>
                <w:lang w:eastAsia="uk-UA"/>
              </w:rPr>
            </w:pPr>
            <w:r w:rsidRPr="00B0005D">
              <w:rPr>
                <w:sz w:val="24"/>
                <w:szCs w:val="24"/>
                <w:lang w:eastAsia="uk-UA"/>
              </w:rPr>
              <w:t xml:space="preserve">у подвійному розмірі адміністративного збору – за проведення державної реєстрації змін до відомостей </w:t>
            </w:r>
            <w:r w:rsidRPr="00B0005D">
              <w:rPr>
                <w:sz w:val="24"/>
                <w:szCs w:val="24"/>
                <w:u w:val="single"/>
                <w:lang w:eastAsia="uk-UA"/>
              </w:rPr>
              <w:t>протягом шести годин</w:t>
            </w:r>
            <w:r w:rsidRPr="00B0005D">
              <w:rPr>
                <w:sz w:val="24"/>
                <w:szCs w:val="24"/>
                <w:lang w:eastAsia="uk-UA"/>
              </w:rPr>
              <w:t xml:space="preserve"> після надходження документів;</w:t>
            </w:r>
          </w:p>
          <w:p w:rsidR="00093A20" w:rsidRPr="00B0005D" w:rsidRDefault="00093A20" w:rsidP="00F76235">
            <w:pPr>
              <w:pStyle w:val="ListParagraph"/>
              <w:numPr>
                <w:ilvl w:val="0"/>
                <w:numId w:val="80"/>
              </w:numPr>
              <w:ind w:left="0" w:firstLine="357"/>
              <w:rPr>
                <w:sz w:val="24"/>
                <w:szCs w:val="24"/>
                <w:lang w:eastAsia="uk-UA"/>
              </w:rPr>
            </w:pPr>
            <w:r w:rsidRPr="00B0005D">
              <w:rPr>
                <w:sz w:val="24"/>
                <w:szCs w:val="24"/>
                <w:lang w:eastAsia="uk-UA"/>
              </w:rPr>
              <w:t xml:space="preserve">у п’ятикратному розмірі адміністративного збору – за проведення державної реєстрації змін до відомостей </w:t>
            </w:r>
            <w:r w:rsidRPr="00B0005D">
              <w:rPr>
                <w:sz w:val="24"/>
                <w:szCs w:val="24"/>
                <w:u w:val="single"/>
                <w:lang w:eastAsia="uk-UA"/>
              </w:rPr>
              <w:t>протягом двох годин</w:t>
            </w:r>
            <w:r w:rsidRPr="00B0005D">
              <w:rPr>
                <w:sz w:val="24"/>
                <w:szCs w:val="24"/>
                <w:lang w:eastAsia="uk-UA"/>
              </w:rPr>
              <w:t xml:space="preserve"> після надходження документів.</w:t>
            </w:r>
          </w:p>
          <w:p w:rsidR="00093A20" w:rsidRPr="00B0005D" w:rsidRDefault="00093A20" w:rsidP="0021176C">
            <w:pPr>
              <w:ind w:firstLine="217"/>
              <w:jc w:val="both"/>
              <w:rPr>
                <w:rFonts w:ascii="Times New Roman" w:hAnsi="Times New Roman"/>
                <w:sz w:val="24"/>
                <w:szCs w:val="24"/>
                <w:lang w:eastAsia="uk-UA"/>
              </w:rPr>
            </w:pPr>
            <w:r w:rsidRPr="00B0005D">
              <w:rPr>
                <w:rFonts w:ascii="Times New Roman" w:hAnsi="Times New Roman"/>
                <w:sz w:val="24"/>
                <w:szCs w:val="24"/>
                <w:lang w:eastAsia="uk-UA"/>
              </w:rPr>
              <w:t>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093A20" w:rsidRPr="00B0005D" w:rsidRDefault="00093A20" w:rsidP="0021176C">
            <w:pPr>
              <w:ind w:firstLine="217"/>
              <w:jc w:val="both"/>
              <w:rPr>
                <w:rFonts w:ascii="Times New Roman" w:hAnsi="Times New Roman"/>
                <w:sz w:val="24"/>
                <w:szCs w:val="24"/>
                <w:lang w:eastAsia="uk-UA"/>
              </w:rPr>
            </w:pPr>
            <w:r w:rsidRPr="00B0005D">
              <w:rPr>
                <w:rFonts w:ascii="Times New Roman" w:hAnsi="Times New Roman"/>
                <w:sz w:val="24"/>
                <w:szCs w:val="24"/>
                <w:lang w:eastAsia="uk-UA"/>
              </w:rPr>
              <w:t>Адміністративний збір не справляється за державну реєстрацію змін до відомостей про фізичну особу - підприємця, пов’язаних з приведенням їх у відповідність із законами України у строк, визначений цими законами</w:t>
            </w:r>
          </w:p>
        </w:tc>
      </w:tr>
      <w:tr w:rsidR="00093A20" w:rsidRPr="00B0005D" w:rsidTr="00F76235">
        <w:tc>
          <w:tcPr>
            <w:tcW w:w="23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506"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tcPr>
          <w:p w:rsidR="00093A20" w:rsidRPr="00B0005D" w:rsidRDefault="00093A20" w:rsidP="0021176C">
            <w:pPr>
              <w:ind w:firstLine="217"/>
              <w:jc w:val="both"/>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21176C">
            <w:pPr>
              <w:ind w:firstLine="217"/>
              <w:jc w:val="both"/>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21176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hAnsi="Times New Roman"/>
                <w:sz w:val="24"/>
                <w:szCs w:val="24"/>
              </w:rPr>
            </w:pPr>
            <w:r w:rsidRPr="00B0005D">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F76235">
        <w:tc>
          <w:tcPr>
            <w:tcW w:w="23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506"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26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77"/>
              </w:numPr>
              <w:tabs>
                <w:tab w:val="left" w:pos="-67"/>
              </w:tabs>
              <w:ind w:left="0" w:firstLine="357"/>
              <w:rPr>
                <w:sz w:val="24"/>
                <w:szCs w:val="24"/>
                <w:lang w:eastAsia="uk-UA"/>
              </w:rPr>
            </w:pPr>
            <w:r w:rsidRPr="00B0005D">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F76235">
            <w:pPr>
              <w:pStyle w:val="ListParagraph"/>
              <w:numPr>
                <w:ilvl w:val="0"/>
                <w:numId w:val="77"/>
              </w:numPr>
              <w:tabs>
                <w:tab w:val="left" w:pos="-67"/>
              </w:tabs>
              <w:ind w:left="0" w:firstLine="357"/>
              <w:rPr>
                <w:sz w:val="24"/>
                <w:szCs w:val="24"/>
                <w:lang w:eastAsia="uk-UA"/>
              </w:rPr>
            </w:pPr>
            <w:r w:rsidRPr="00B0005D">
              <w:rPr>
                <w:sz w:val="24"/>
                <w:szCs w:val="24"/>
                <w:lang w:eastAsia="uk-UA"/>
              </w:rPr>
              <w:t xml:space="preserve">невідповідність документів вимогам, установленим </w:t>
            </w:r>
            <w:r w:rsidRPr="00B0005D">
              <w:rPr>
                <w:sz w:val="24"/>
                <w:szCs w:val="24"/>
                <w:lang w:eastAsia="uk-UA"/>
              </w:rPr>
              <w:br/>
              <w:t>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77"/>
              </w:numPr>
              <w:tabs>
                <w:tab w:val="left" w:pos="-67"/>
              </w:tabs>
              <w:ind w:left="0" w:firstLine="357"/>
              <w:rPr>
                <w:sz w:val="24"/>
                <w:szCs w:val="24"/>
                <w:lang w:eastAsia="uk-UA"/>
              </w:rPr>
            </w:pPr>
            <w:r w:rsidRPr="00B000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77"/>
              </w:numPr>
              <w:tabs>
                <w:tab w:val="left" w:pos="-67"/>
              </w:tabs>
              <w:ind w:left="0" w:firstLine="357"/>
              <w:rPr>
                <w:sz w:val="24"/>
                <w:szCs w:val="24"/>
                <w:lang w:eastAsia="uk-UA"/>
              </w:rPr>
            </w:pPr>
            <w:r w:rsidRPr="00B0005D">
              <w:rPr>
                <w:sz w:val="24"/>
                <w:szCs w:val="24"/>
                <w:lang w:eastAsia="uk-UA"/>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w:t>
            </w:r>
            <w:r w:rsidRPr="00B0005D">
              <w:rPr>
                <w:sz w:val="24"/>
                <w:szCs w:val="24"/>
                <w:lang w:eastAsia="uk-UA"/>
              </w:rPr>
              <w:br/>
              <w:t>осіб – підприємців та громадських формувань;</w:t>
            </w:r>
          </w:p>
          <w:p w:rsidR="00093A20" w:rsidRPr="00B0005D" w:rsidRDefault="00093A20" w:rsidP="00F76235">
            <w:pPr>
              <w:pStyle w:val="ListParagraph"/>
              <w:numPr>
                <w:ilvl w:val="0"/>
                <w:numId w:val="77"/>
              </w:numPr>
              <w:tabs>
                <w:tab w:val="left" w:pos="-67"/>
              </w:tabs>
              <w:ind w:left="0" w:firstLine="357"/>
              <w:rPr>
                <w:sz w:val="24"/>
                <w:szCs w:val="24"/>
                <w:lang w:eastAsia="uk-UA"/>
              </w:rPr>
            </w:pPr>
            <w:r w:rsidRPr="00B0005D">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77"/>
              </w:numPr>
              <w:tabs>
                <w:tab w:val="left" w:pos="-67"/>
              </w:tabs>
              <w:ind w:left="0" w:firstLine="357"/>
              <w:rPr>
                <w:sz w:val="24"/>
                <w:szCs w:val="24"/>
                <w:lang w:eastAsia="uk-UA"/>
              </w:rPr>
            </w:pPr>
            <w:r w:rsidRPr="00B0005D">
              <w:rPr>
                <w:sz w:val="24"/>
                <w:szCs w:val="24"/>
                <w:lang w:eastAsia="uk-UA"/>
              </w:rPr>
              <w:t>несплата адміністративного збору або сплата не в повному обсязі;</w:t>
            </w:r>
          </w:p>
          <w:p w:rsidR="00093A20" w:rsidRPr="00B0005D" w:rsidRDefault="00093A20" w:rsidP="00F76235">
            <w:pPr>
              <w:pStyle w:val="ListParagraph"/>
              <w:numPr>
                <w:ilvl w:val="0"/>
                <w:numId w:val="77"/>
              </w:numPr>
              <w:tabs>
                <w:tab w:val="left" w:pos="-67"/>
              </w:tabs>
              <w:ind w:left="0" w:firstLine="357"/>
              <w:rPr>
                <w:sz w:val="24"/>
                <w:szCs w:val="24"/>
                <w:lang w:eastAsia="uk-UA"/>
              </w:rPr>
            </w:pPr>
            <w:r w:rsidRPr="00B0005D">
              <w:rPr>
                <w:sz w:val="24"/>
                <w:szCs w:val="24"/>
                <w:lang w:eastAsia="uk-UA"/>
              </w:rPr>
              <w:t>несплата адміністративного збору або сплата не в повному обсязі</w:t>
            </w:r>
          </w:p>
        </w:tc>
      </w:tr>
      <w:tr w:rsidR="00093A20" w:rsidRPr="00B0005D" w:rsidTr="00F76235">
        <w:tc>
          <w:tcPr>
            <w:tcW w:w="23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506"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державній реєстрації</w:t>
            </w:r>
          </w:p>
        </w:tc>
        <w:tc>
          <w:tcPr>
            <w:tcW w:w="326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78"/>
              </w:numPr>
              <w:tabs>
                <w:tab w:val="left" w:pos="629"/>
              </w:tabs>
              <w:ind w:left="0" w:firstLine="357"/>
              <w:rPr>
                <w:sz w:val="24"/>
                <w:szCs w:val="24"/>
                <w:lang w:eastAsia="uk-UA"/>
              </w:rPr>
            </w:pPr>
            <w:r w:rsidRPr="00B0005D">
              <w:rPr>
                <w:sz w:val="24"/>
                <w:szCs w:val="24"/>
                <w:lang w:eastAsia="uk-UA"/>
              </w:rPr>
              <w:t>документи подано особою, яка не має на це повноважень;</w:t>
            </w:r>
          </w:p>
          <w:p w:rsidR="00093A20" w:rsidRPr="00B0005D" w:rsidRDefault="00093A20" w:rsidP="00F76235">
            <w:pPr>
              <w:pStyle w:val="ListParagraph"/>
              <w:numPr>
                <w:ilvl w:val="0"/>
                <w:numId w:val="78"/>
              </w:numPr>
              <w:tabs>
                <w:tab w:val="left" w:pos="629"/>
              </w:tabs>
              <w:ind w:left="0" w:firstLine="357"/>
              <w:rPr>
                <w:sz w:val="24"/>
                <w:szCs w:val="24"/>
                <w:lang w:eastAsia="uk-UA"/>
              </w:rPr>
            </w:pPr>
            <w:r w:rsidRPr="00B0005D">
              <w:rPr>
                <w:sz w:val="24"/>
                <w:szCs w:val="24"/>
                <w:lang w:eastAsia="uk-UA"/>
              </w:rPr>
              <w:t>у Єдиному державному реєстрі юридичних осіб, фізичних</w:t>
            </w:r>
            <w:r>
              <w:rPr>
                <w:sz w:val="24"/>
                <w:szCs w:val="24"/>
                <w:lang w:eastAsia="uk-UA"/>
              </w:rPr>
              <w:t xml:space="preserve"> </w:t>
            </w:r>
            <w:r w:rsidRPr="00B0005D">
              <w:rPr>
                <w:sz w:val="24"/>
                <w:szCs w:val="24"/>
                <w:lang w:eastAsia="uk-UA"/>
              </w:rPr>
              <w:t>осіб – підприємців та громадських формувань містяться відомості про судове рішення щодо заборони у проведенні реєстраційної дії;</w:t>
            </w:r>
          </w:p>
          <w:p w:rsidR="00093A20" w:rsidRPr="00B0005D" w:rsidRDefault="00093A20" w:rsidP="00F76235">
            <w:pPr>
              <w:pStyle w:val="ListParagraph"/>
              <w:numPr>
                <w:ilvl w:val="0"/>
                <w:numId w:val="78"/>
              </w:numPr>
              <w:tabs>
                <w:tab w:val="left" w:pos="629"/>
              </w:tabs>
              <w:ind w:left="0" w:firstLine="357"/>
              <w:rPr>
                <w:sz w:val="24"/>
                <w:szCs w:val="24"/>
                <w:lang w:eastAsia="uk-UA"/>
              </w:rPr>
            </w:pPr>
            <w:r w:rsidRPr="00B0005D">
              <w:rPr>
                <w:sz w:val="24"/>
                <w:szCs w:val="24"/>
                <w:lang w:eastAsia="uk-UA"/>
              </w:rPr>
              <w:t>не усунуто підстави для зупинення розгляду документів протягом встановленого строку</w:t>
            </w:r>
          </w:p>
        </w:tc>
      </w:tr>
      <w:tr w:rsidR="00093A20" w:rsidRPr="00B0005D" w:rsidTr="00F76235">
        <w:tc>
          <w:tcPr>
            <w:tcW w:w="23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506"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79"/>
              </w:numPr>
              <w:tabs>
                <w:tab w:val="left" w:pos="358"/>
                <w:tab w:val="left" w:pos="449"/>
              </w:tabs>
              <w:ind w:left="0" w:firstLine="357"/>
              <w:rPr>
                <w:sz w:val="24"/>
                <w:szCs w:val="24"/>
              </w:rPr>
            </w:pPr>
            <w:r w:rsidRPr="00B0005D">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79"/>
              </w:numPr>
              <w:tabs>
                <w:tab w:val="left" w:pos="358"/>
                <w:tab w:val="left" w:pos="449"/>
              </w:tabs>
              <w:ind w:left="0" w:firstLine="357"/>
              <w:rPr>
                <w:sz w:val="24"/>
                <w:szCs w:val="24"/>
              </w:rPr>
            </w:pPr>
            <w:r w:rsidRPr="00B0005D">
              <w:rPr>
                <w:sz w:val="24"/>
                <w:szCs w:val="24"/>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093A20" w:rsidRPr="00B0005D" w:rsidRDefault="00093A20" w:rsidP="00F76235">
            <w:pPr>
              <w:pStyle w:val="ListParagraph"/>
              <w:numPr>
                <w:ilvl w:val="0"/>
                <w:numId w:val="79"/>
              </w:numPr>
              <w:tabs>
                <w:tab w:val="left" w:pos="358"/>
                <w:tab w:val="left" w:pos="449"/>
              </w:tabs>
              <w:ind w:left="0" w:firstLine="357"/>
              <w:rPr>
                <w:sz w:val="24"/>
                <w:szCs w:val="24"/>
                <w:lang w:eastAsia="uk-UA"/>
              </w:rPr>
            </w:pPr>
            <w:r w:rsidRPr="00B0005D">
              <w:rPr>
                <w:sz w:val="24"/>
                <w:szCs w:val="24"/>
              </w:rPr>
              <w:t>повідомлення про відмову у державній реєстрації із зазначенням виключного переліку підстав для відмови</w:t>
            </w:r>
          </w:p>
        </w:tc>
      </w:tr>
      <w:tr w:rsidR="00093A20" w:rsidRPr="00B0005D" w:rsidTr="00F76235">
        <w:tc>
          <w:tcPr>
            <w:tcW w:w="23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15</w:t>
            </w:r>
          </w:p>
        </w:tc>
        <w:tc>
          <w:tcPr>
            <w:tcW w:w="1506"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260"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 xml:space="preserve">Результати надання адміністративної послуги у сфері державної реєстрації (у тому числі виписка з </w:t>
            </w:r>
            <w:r w:rsidRPr="00B0005D">
              <w:rPr>
                <w:sz w:val="24"/>
                <w:szCs w:val="24"/>
                <w:lang w:eastAsia="uk-UA"/>
              </w:rPr>
              <w:t xml:space="preserve">Єдиного державного реєстру юридичних осіб, фізичних осіб – підприємців та громадських формувань) </w:t>
            </w:r>
            <w:r w:rsidRPr="00B0005D">
              <w:rPr>
                <w:sz w:val="24"/>
                <w:szCs w:val="24"/>
              </w:rPr>
              <w:t xml:space="preserve">в </w:t>
            </w:r>
            <w:r w:rsidRPr="00B0005D">
              <w:rPr>
                <w:sz w:val="24"/>
                <w:szCs w:val="24"/>
                <w:lang w:eastAsia="uk-UA"/>
              </w:rPr>
              <w:t>електронній формі</w:t>
            </w:r>
            <w:r w:rsidRPr="00B0005D">
              <w:rPr>
                <w:sz w:val="24"/>
                <w:szCs w:val="24"/>
              </w:rPr>
              <w:t xml:space="preserve"> 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sz w:val="24"/>
                <w:szCs w:val="24"/>
              </w:rPr>
            </w:pPr>
            <w:r w:rsidRPr="00B0005D">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93A20" w:rsidRPr="00B0005D" w:rsidRDefault="00093A20" w:rsidP="00F76235">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rPr>
          <w:rFonts w:ascii="Times New Roman" w:hAnsi="Times New Roman"/>
          <w:sz w:val="24"/>
          <w:szCs w:val="24"/>
        </w:rPr>
      </w:pP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sz w:val="24"/>
          <w:szCs w:val="24"/>
        </w:rPr>
      </w:pPr>
    </w:p>
    <w:p w:rsidR="00093A20" w:rsidRPr="00B0005D" w:rsidRDefault="00093A20" w:rsidP="0021176C">
      <w:pPr>
        <w:rPr>
          <w:rFonts w:ascii="Times New Roman" w:hAnsi="Times New Roman"/>
          <w:sz w:val="24"/>
          <w:szCs w:val="24"/>
        </w:rPr>
      </w:pPr>
    </w:p>
    <w:p w:rsidR="00093A20" w:rsidRPr="00B0005D" w:rsidRDefault="00093A20">
      <w:pPr>
        <w:rPr>
          <w:rFonts w:ascii="Times New Roman" w:hAnsi="Times New Roman"/>
          <w:sz w:val="28"/>
          <w:szCs w:val="28"/>
        </w:rPr>
        <w:sectPr w:rsidR="00093A20" w:rsidRPr="00B0005D" w:rsidSect="00603A20">
          <w:headerReference w:type="default" r:id="rId57"/>
          <w:pgSz w:w="11906" w:h="16838"/>
          <w:pgMar w:top="1134" w:right="567" w:bottom="1134" w:left="1701" w:header="568" w:footer="708"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21176C">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C7531C">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ind w:firstLine="5897"/>
        <w:rPr>
          <w:rFonts w:ascii="Times New Roman" w:hAnsi="Times New Roman"/>
          <w:lang w:eastAsia="uk-UA"/>
        </w:rPr>
      </w:pP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надання адміністративної послуги:</w:t>
      </w:r>
    </w:p>
    <w:p w:rsidR="00093A20" w:rsidRPr="00B0005D" w:rsidRDefault="00093A20" w:rsidP="00F76235">
      <w:pPr>
        <w:jc w:val="center"/>
        <w:rPr>
          <w:rFonts w:ascii="Times New Roman" w:hAnsi="Times New Roman"/>
          <w:b/>
          <w:color w:val="000000"/>
          <w:u w:val="single"/>
        </w:rPr>
      </w:pPr>
      <w:r w:rsidRPr="00B0005D">
        <w:rPr>
          <w:rFonts w:ascii="Times New Roman" w:hAnsi="Times New Roman"/>
          <w:b/>
          <w:color w:val="000000"/>
          <w:u w:val="single"/>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779"/>
        </w:trPr>
        <w:tc>
          <w:tcPr>
            <w:tcW w:w="3462"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1.Прийом документів та видача заявнику опису документів з відміткою про дату отримання 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Default="00093A20" w:rsidP="00F76235">
      <w:pPr>
        <w:rPr>
          <w:rFonts w:ascii="Times New Roman" w:hAnsi="Times New Roman"/>
        </w:rPr>
        <w:sectPr w:rsidR="00093A20" w:rsidSect="0021176C">
          <w:pgSz w:w="11906" w:h="16838"/>
          <w:pgMar w:top="1134" w:right="567" w:bottom="1134" w:left="1701" w:header="708" w:footer="708" w:gutter="0"/>
          <w:pgNumType w:start="1"/>
          <w:cols w:space="708"/>
          <w:titlePg/>
          <w:docGrid w:linePitch="381"/>
        </w:sectPr>
      </w:pPr>
    </w:p>
    <w:p w:rsidR="00093A20" w:rsidRPr="00B0005D" w:rsidRDefault="00093A20" w:rsidP="00F76235">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F76235">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411ACE">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jc w:val="center"/>
        <w:rPr>
          <w:rFonts w:ascii="Times New Roman" w:hAnsi="Times New Roman"/>
          <w:b/>
          <w:sz w:val="24"/>
          <w:szCs w:val="24"/>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ІНФОРМАЦІЙНА КАРТКА </w:t>
      </w:r>
    </w:p>
    <w:p w:rsidR="00093A20" w:rsidRPr="00B0005D" w:rsidRDefault="00093A20" w:rsidP="00F76235">
      <w:pPr>
        <w:tabs>
          <w:tab w:val="left" w:pos="3969"/>
        </w:tabs>
        <w:jc w:val="center"/>
        <w:rPr>
          <w:rFonts w:ascii="Times New Roman" w:hAnsi="Times New Roman"/>
          <w:b/>
          <w:lang w:eastAsia="uk-UA"/>
        </w:rPr>
      </w:pPr>
      <w:r w:rsidRPr="00B0005D">
        <w:rPr>
          <w:rFonts w:ascii="Times New Roman" w:hAnsi="Times New Roman"/>
          <w:b/>
          <w:lang w:eastAsia="uk-UA"/>
        </w:rPr>
        <w:t>адміністративної послуги з державної реєстрації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jc w:val="center"/>
        <w:rPr>
          <w:rFonts w:ascii="Times New Roman" w:hAnsi="Times New Roman"/>
          <w:b/>
          <w:u w:val="single"/>
          <w:lang w:eastAsia="uk-UA"/>
        </w:rPr>
      </w:pPr>
    </w:p>
    <w:p w:rsidR="00093A20" w:rsidRPr="00B0005D" w:rsidRDefault="00093A20" w:rsidP="00F76235">
      <w:pPr>
        <w:jc w:val="center"/>
        <w:rPr>
          <w:rFonts w:ascii="Times New Roman" w:hAnsi="Times New Roman"/>
          <w:sz w:val="20"/>
          <w:lang w:eastAsia="uk-UA"/>
        </w:rPr>
      </w:pPr>
      <w:r w:rsidRPr="00B0005D">
        <w:rPr>
          <w:rFonts w:ascii="Times New Roman" w:hAnsi="Times New Roman"/>
          <w:b/>
          <w:u w:val="single"/>
          <w:lang w:eastAsia="uk-UA"/>
        </w:rPr>
        <w:t>Відділ державної реєстрації Роменської районної державної адміністрації</w:t>
      </w:r>
      <w:r w:rsidRPr="00B0005D">
        <w:rPr>
          <w:rFonts w:ascii="Times New Roman" w:hAnsi="Times New Roman"/>
          <w:sz w:val="20"/>
          <w:lang w:eastAsia="uk-UA"/>
        </w:rPr>
        <w:t xml:space="preserve"> (найменування суб’єкта надання адміністративної послуги та/або центру надання адміністративних послуг)</w:t>
      </w:r>
    </w:p>
    <w:p w:rsidR="00093A20" w:rsidRPr="00B0005D" w:rsidRDefault="00093A20" w:rsidP="00F76235">
      <w:pPr>
        <w:jc w:val="center"/>
        <w:rPr>
          <w:rFonts w:ascii="Times New Roman" w:hAnsi="Times New Roman"/>
          <w:sz w:val="20"/>
          <w:lang w:eastAsia="uk-UA"/>
        </w:rPr>
      </w:pPr>
    </w:p>
    <w:tbl>
      <w:tblPr>
        <w:tblW w:w="5011"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360"/>
        <w:gridCol w:w="2760"/>
        <w:gridCol w:w="6659"/>
      </w:tblGrid>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21176C">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21176C">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F76235">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F76235">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21176C">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58"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F76235">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F76235">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F76235">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59"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2D39DE">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2D39DE">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2D39DE">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keepNext/>
              <w:numPr>
                <w:ilvl w:val="0"/>
                <w:numId w:val="81"/>
              </w:numPr>
              <w:ind w:left="0" w:firstLine="357"/>
              <w:rPr>
                <w:rFonts w:eastAsia="Batang"/>
                <w:b/>
                <w:sz w:val="24"/>
                <w:szCs w:val="24"/>
                <w:lang w:eastAsia="ko-KR"/>
              </w:rPr>
            </w:pPr>
            <w:r w:rsidRPr="00B0005D">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0005D">
              <w:rPr>
                <w:bCs/>
                <w:sz w:val="24"/>
                <w:szCs w:val="24"/>
              </w:rPr>
              <w:t>1500/29630</w:t>
            </w:r>
            <w:r w:rsidRPr="00B0005D">
              <w:rPr>
                <w:sz w:val="24"/>
                <w:szCs w:val="24"/>
                <w:lang w:eastAsia="uk-UA"/>
              </w:rPr>
              <w:t>;</w:t>
            </w:r>
            <w:r w:rsidRPr="00B0005D">
              <w:rPr>
                <w:bCs/>
                <w:sz w:val="24"/>
                <w:szCs w:val="24"/>
              </w:rPr>
              <w:t xml:space="preserve"> </w:t>
            </w:r>
          </w:p>
          <w:p w:rsidR="00093A20" w:rsidRPr="00B0005D" w:rsidRDefault="00093A20" w:rsidP="00F76235">
            <w:pPr>
              <w:pStyle w:val="ListParagraph"/>
              <w:numPr>
                <w:ilvl w:val="0"/>
                <w:numId w:val="81"/>
              </w:numPr>
              <w:tabs>
                <w:tab w:val="left" w:pos="0"/>
              </w:tabs>
              <w:ind w:left="0" w:firstLine="357"/>
              <w:rPr>
                <w:sz w:val="24"/>
                <w:szCs w:val="24"/>
                <w:lang w:eastAsia="uk-UA"/>
              </w:rPr>
            </w:pPr>
            <w:r w:rsidRPr="00B000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21176C">
            <w:pPr>
              <w:pStyle w:val="ListParagraph"/>
              <w:numPr>
                <w:ilvl w:val="0"/>
                <w:numId w:val="81"/>
              </w:numPr>
              <w:tabs>
                <w:tab w:val="left" w:pos="0"/>
              </w:tabs>
              <w:ind w:left="0" w:firstLine="357"/>
              <w:rPr>
                <w:sz w:val="24"/>
                <w:szCs w:val="24"/>
                <w:lang w:eastAsia="uk-UA"/>
              </w:rPr>
            </w:pPr>
            <w:r w:rsidRPr="00B0005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w:t>
            </w:r>
            <w:r>
              <w:rPr>
                <w:sz w:val="24"/>
                <w:szCs w:val="24"/>
                <w:lang w:eastAsia="uk-UA"/>
              </w:rPr>
              <w:t xml:space="preserve"> </w:t>
            </w:r>
            <w:r w:rsidRPr="00B0005D">
              <w:rPr>
                <w:sz w:val="24"/>
                <w:szCs w:val="24"/>
                <w:lang w:eastAsia="uk-UA"/>
              </w:rPr>
              <w:t>№ 427/28557</w:t>
            </w:r>
          </w:p>
        </w:tc>
      </w:tr>
      <w:tr w:rsidR="00093A20" w:rsidRPr="00B0005D" w:rsidTr="00F76235">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2D39DE">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rPr>
              <w:t xml:space="preserve">Звернення фізичної особи – підприємця або уповноваженої нею особи  </w:t>
            </w:r>
            <w:r w:rsidRPr="00B0005D">
              <w:rPr>
                <w:rFonts w:ascii="Times New Roman" w:hAnsi="Times New Roman"/>
                <w:sz w:val="24"/>
                <w:szCs w:val="24"/>
                <w:lang w:eastAsia="uk-UA"/>
              </w:rPr>
              <w:t>(далі – заявник)</w:t>
            </w:r>
          </w:p>
        </w:tc>
      </w:tr>
      <w:tr w:rsidR="00093A20" w:rsidRPr="00B0005D" w:rsidTr="002D39DE">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 xml:space="preserve">Заява про державну реєстрацію включення відомостей про фізичну особу – підприємця до Єдиного державного реєстру </w:t>
            </w:r>
            <w:r w:rsidRPr="00B0005D">
              <w:rPr>
                <w:sz w:val="24"/>
                <w:szCs w:val="24"/>
                <w:lang w:eastAsia="uk-UA"/>
              </w:rPr>
              <w:t>юридичних осіб, фізичних осіб – підприємців та громадських формувань.</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2D39DE">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F76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rPr>
              <w:t>2. В електронній формі документи подаються через портал електронних сервісів</w:t>
            </w:r>
          </w:p>
        </w:tc>
      </w:tr>
      <w:tr w:rsidR="00093A20" w:rsidRPr="00B0005D" w:rsidTr="002D39DE">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i/>
                <w:sz w:val="24"/>
                <w:szCs w:val="24"/>
                <w:lang w:eastAsia="uk-UA"/>
              </w:rPr>
            </w:pPr>
            <w:r w:rsidRPr="00B0005D">
              <w:rPr>
                <w:rFonts w:ascii="Times New Roman" w:hAnsi="Times New Roman"/>
                <w:sz w:val="24"/>
                <w:szCs w:val="24"/>
                <w:lang w:eastAsia="uk-UA"/>
              </w:rPr>
              <w:t>Безоплатно</w:t>
            </w:r>
          </w:p>
        </w:tc>
      </w:tr>
      <w:tr w:rsidR="00093A20" w:rsidRPr="00B0005D" w:rsidTr="002D39DE">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F76235">
            <w:pPr>
              <w:ind w:firstLine="217"/>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F7623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2D39DE">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82"/>
              </w:numPr>
              <w:tabs>
                <w:tab w:val="left" w:pos="-67"/>
              </w:tabs>
              <w:ind w:left="0" w:firstLine="357"/>
              <w:rPr>
                <w:sz w:val="24"/>
                <w:szCs w:val="24"/>
                <w:lang w:eastAsia="uk-UA"/>
              </w:rPr>
            </w:pPr>
            <w:r w:rsidRPr="00B0005D">
              <w:rPr>
                <w:sz w:val="24"/>
                <w:szCs w:val="24"/>
                <w:lang w:eastAsia="uk-UA"/>
              </w:rPr>
              <w:t xml:space="preserve">подання документів або відомостей, визначених Законом України «Про державну реєстрацію юридичних осіб, фізичних </w:t>
            </w:r>
            <w:r w:rsidRPr="00B0005D">
              <w:rPr>
                <w:sz w:val="24"/>
                <w:szCs w:val="24"/>
                <w:lang w:eastAsia="uk-UA"/>
              </w:rPr>
              <w:br/>
              <w:t>осіб – підприємців та громадських формувань», не в повному обсязі;</w:t>
            </w:r>
          </w:p>
          <w:p w:rsidR="00093A20" w:rsidRPr="00B0005D" w:rsidRDefault="00093A20" w:rsidP="00F76235">
            <w:pPr>
              <w:pStyle w:val="ListParagraph"/>
              <w:numPr>
                <w:ilvl w:val="0"/>
                <w:numId w:val="82"/>
              </w:numPr>
              <w:tabs>
                <w:tab w:val="left" w:pos="-67"/>
              </w:tabs>
              <w:ind w:left="0" w:firstLine="357"/>
              <w:rPr>
                <w:sz w:val="24"/>
                <w:szCs w:val="24"/>
                <w:lang w:eastAsia="uk-UA"/>
              </w:rPr>
            </w:pPr>
            <w:r w:rsidRPr="00B0005D">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F76235">
            <w:pPr>
              <w:pStyle w:val="ListParagraph"/>
              <w:numPr>
                <w:ilvl w:val="0"/>
                <w:numId w:val="82"/>
              </w:numPr>
              <w:tabs>
                <w:tab w:val="left" w:pos="-67"/>
              </w:tabs>
              <w:ind w:left="0" w:firstLine="357"/>
              <w:rPr>
                <w:sz w:val="24"/>
                <w:szCs w:val="24"/>
                <w:lang w:eastAsia="uk-UA"/>
              </w:rPr>
            </w:pPr>
            <w:r w:rsidRPr="00B000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82"/>
              </w:numPr>
              <w:tabs>
                <w:tab w:val="left" w:pos="-67"/>
              </w:tabs>
              <w:ind w:left="0" w:firstLine="357"/>
              <w:rPr>
                <w:sz w:val="24"/>
                <w:szCs w:val="24"/>
                <w:lang w:eastAsia="uk-UA"/>
              </w:rPr>
            </w:pPr>
            <w:r w:rsidRPr="00B0005D">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pStyle w:val="ListParagraph"/>
              <w:numPr>
                <w:ilvl w:val="0"/>
                <w:numId w:val="82"/>
              </w:numPr>
              <w:tabs>
                <w:tab w:val="left" w:pos="-67"/>
              </w:tabs>
              <w:ind w:left="0" w:firstLine="357"/>
              <w:rPr>
                <w:sz w:val="24"/>
                <w:szCs w:val="24"/>
                <w:lang w:eastAsia="uk-UA"/>
              </w:rPr>
            </w:pPr>
            <w:r w:rsidRPr="00B0005D">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tc>
      </w:tr>
      <w:tr w:rsidR="00093A20" w:rsidRPr="00B0005D" w:rsidTr="002D39DE">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державній реєстрації</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83"/>
              </w:numPr>
              <w:tabs>
                <w:tab w:val="left" w:pos="725"/>
              </w:tabs>
              <w:ind w:left="0" w:firstLine="357"/>
              <w:rPr>
                <w:sz w:val="24"/>
                <w:szCs w:val="24"/>
                <w:lang w:eastAsia="uk-UA"/>
              </w:rPr>
            </w:pPr>
            <w:r w:rsidRPr="00B0005D">
              <w:rPr>
                <w:sz w:val="24"/>
                <w:szCs w:val="24"/>
                <w:lang w:eastAsia="uk-UA"/>
              </w:rPr>
              <w:t>документи подано особою, яка не має на це повноважень;</w:t>
            </w:r>
          </w:p>
          <w:p w:rsidR="00093A20" w:rsidRPr="00B0005D" w:rsidRDefault="00093A20" w:rsidP="00F76235">
            <w:pPr>
              <w:pStyle w:val="ListParagraph"/>
              <w:numPr>
                <w:ilvl w:val="0"/>
                <w:numId w:val="83"/>
              </w:numPr>
              <w:tabs>
                <w:tab w:val="left" w:pos="725"/>
              </w:tabs>
              <w:ind w:left="0" w:firstLine="357"/>
              <w:rPr>
                <w:sz w:val="24"/>
                <w:szCs w:val="24"/>
                <w:lang w:eastAsia="uk-UA"/>
              </w:rPr>
            </w:pPr>
            <w:r w:rsidRPr="00B0005D">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rsidR="00093A20" w:rsidRPr="00B0005D" w:rsidRDefault="00093A20" w:rsidP="00F76235">
            <w:pPr>
              <w:pStyle w:val="ListParagraph"/>
              <w:numPr>
                <w:ilvl w:val="0"/>
                <w:numId w:val="83"/>
              </w:numPr>
              <w:tabs>
                <w:tab w:val="left" w:pos="725"/>
              </w:tabs>
              <w:ind w:left="0" w:firstLine="357"/>
              <w:rPr>
                <w:sz w:val="24"/>
                <w:szCs w:val="24"/>
                <w:lang w:eastAsia="uk-UA"/>
              </w:rPr>
            </w:pPr>
            <w:r w:rsidRPr="00B0005D">
              <w:rPr>
                <w:sz w:val="24"/>
                <w:szCs w:val="24"/>
                <w:lang w:eastAsia="uk-UA"/>
              </w:rPr>
              <w:t>не усунуто підстави для зупинення розгляду документів протягом встановленого строку;</w:t>
            </w:r>
          </w:p>
          <w:p w:rsidR="00093A20" w:rsidRPr="00B0005D" w:rsidRDefault="00093A20" w:rsidP="00F76235">
            <w:pPr>
              <w:pStyle w:val="ListParagraph"/>
              <w:numPr>
                <w:ilvl w:val="0"/>
                <w:numId w:val="83"/>
              </w:numPr>
              <w:tabs>
                <w:tab w:val="left" w:pos="725"/>
              </w:tabs>
              <w:ind w:left="0" w:firstLine="357"/>
              <w:rPr>
                <w:sz w:val="24"/>
                <w:szCs w:val="24"/>
                <w:lang w:eastAsia="uk-UA"/>
              </w:rPr>
            </w:pPr>
            <w:r w:rsidRPr="00B0005D">
              <w:rPr>
                <w:sz w:val="24"/>
                <w:szCs w:val="24"/>
                <w:lang w:eastAsia="uk-UA"/>
              </w:rPr>
              <w:t>наявні обмеження на зайняття підприємницькою діяльністю, встановлені законом</w:t>
            </w:r>
          </w:p>
        </w:tc>
      </w:tr>
      <w:tr w:rsidR="00093A20" w:rsidRPr="00B0005D" w:rsidTr="002D39DE">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numPr>
                <w:ilvl w:val="0"/>
                <w:numId w:val="84"/>
              </w:numPr>
              <w:tabs>
                <w:tab w:val="left" w:pos="358"/>
                <w:tab w:val="left" w:pos="449"/>
              </w:tabs>
              <w:ind w:left="0" w:firstLine="357"/>
              <w:rPr>
                <w:sz w:val="24"/>
                <w:szCs w:val="24"/>
              </w:rPr>
            </w:pPr>
            <w:r w:rsidRPr="00B0005D">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84"/>
              </w:numPr>
              <w:tabs>
                <w:tab w:val="left" w:pos="358"/>
                <w:tab w:val="left" w:pos="449"/>
              </w:tabs>
              <w:ind w:left="0" w:firstLine="357"/>
              <w:rPr>
                <w:sz w:val="24"/>
                <w:szCs w:val="24"/>
              </w:rPr>
            </w:pPr>
            <w:r w:rsidRPr="00B0005D">
              <w:rPr>
                <w:sz w:val="24"/>
                <w:szCs w:val="24"/>
              </w:rPr>
              <w:t>виписка з Єдиного державного реєстру юридичних осіб, фізичних осіб – підприємців та громадських формувань;</w:t>
            </w:r>
          </w:p>
          <w:p w:rsidR="00093A20" w:rsidRPr="00B0005D" w:rsidRDefault="00093A20" w:rsidP="00F76235">
            <w:pPr>
              <w:pStyle w:val="ListParagraph"/>
              <w:numPr>
                <w:ilvl w:val="0"/>
                <w:numId w:val="84"/>
              </w:numPr>
              <w:tabs>
                <w:tab w:val="left" w:pos="358"/>
                <w:tab w:val="left" w:pos="449"/>
              </w:tabs>
              <w:ind w:left="0" w:firstLine="357"/>
              <w:rPr>
                <w:sz w:val="24"/>
                <w:szCs w:val="24"/>
                <w:lang w:eastAsia="uk-UA"/>
              </w:rPr>
            </w:pPr>
            <w:r w:rsidRPr="00B0005D">
              <w:rPr>
                <w:sz w:val="24"/>
                <w:szCs w:val="24"/>
              </w:rPr>
              <w:t>повідомлення про відмову у державній реєстрації із зазначенням виключного переліку підстав для відмови</w:t>
            </w:r>
          </w:p>
        </w:tc>
      </w:tr>
      <w:tr w:rsidR="00093A20" w:rsidRPr="00B0005D" w:rsidTr="002D39DE">
        <w:tc>
          <w:tcPr>
            <w:tcW w:w="184"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jc w:val="center"/>
              <w:rPr>
                <w:rFonts w:ascii="Times New Roman" w:hAnsi="Times New Roman"/>
                <w:sz w:val="24"/>
                <w:szCs w:val="24"/>
                <w:lang w:eastAsia="uk-UA"/>
              </w:rPr>
            </w:pPr>
            <w:r w:rsidRPr="00B0005D">
              <w:rPr>
                <w:rFonts w:ascii="Times New Roman" w:hAnsi="Times New Roman"/>
                <w:sz w:val="24"/>
                <w:szCs w:val="24"/>
                <w:lang w:eastAsia="uk-UA"/>
              </w:rPr>
              <w:t>15</w:t>
            </w:r>
          </w:p>
        </w:tc>
        <w:tc>
          <w:tcPr>
            <w:tcW w:w="1411"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405" w:type="pct"/>
            <w:tcBorders>
              <w:top w:val="outset" w:sz="6" w:space="0" w:color="000000"/>
              <w:left w:val="outset" w:sz="6" w:space="0" w:color="000000"/>
              <w:bottom w:val="outset" w:sz="6" w:space="0" w:color="000000"/>
              <w:right w:val="outset" w:sz="6" w:space="0" w:color="000000"/>
            </w:tcBorders>
          </w:tcPr>
          <w:p w:rsidR="00093A20" w:rsidRPr="00B0005D" w:rsidRDefault="00093A20" w:rsidP="00F76235">
            <w:pPr>
              <w:pStyle w:val="ListParagraph"/>
              <w:tabs>
                <w:tab w:val="left" w:pos="358"/>
              </w:tabs>
              <w:ind w:left="0" w:firstLine="217"/>
              <w:rPr>
                <w:sz w:val="24"/>
                <w:szCs w:val="24"/>
              </w:rPr>
            </w:pPr>
            <w:r w:rsidRPr="00B0005D">
              <w:rPr>
                <w:sz w:val="24"/>
                <w:szCs w:val="24"/>
              </w:rPr>
              <w:t xml:space="preserve">Результати надання адміністративної послуги у сфері державної реєстрації (у тому числі виписка з </w:t>
            </w:r>
            <w:r w:rsidRPr="00B0005D">
              <w:rPr>
                <w:sz w:val="24"/>
                <w:szCs w:val="24"/>
                <w:lang w:eastAsia="uk-UA"/>
              </w:rPr>
              <w:t xml:space="preserve">Єдиного державного реєстру юридичних осіб, фізичних осіб – підприємців та громадських формувань) </w:t>
            </w:r>
            <w:r w:rsidRPr="00B0005D">
              <w:rPr>
                <w:sz w:val="24"/>
                <w:szCs w:val="24"/>
              </w:rPr>
              <w:t xml:space="preserve">в </w:t>
            </w:r>
            <w:r w:rsidRPr="00B0005D">
              <w:rPr>
                <w:sz w:val="24"/>
                <w:szCs w:val="24"/>
                <w:lang w:eastAsia="uk-UA"/>
              </w:rPr>
              <w:t>електронній формі</w:t>
            </w:r>
            <w:r w:rsidRPr="00B0005D">
              <w:rPr>
                <w:sz w:val="24"/>
                <w:szCs w:val="24"/>
              </w:rPr>
              <w:t xml:space="preserve"> оприлюднюються на порталі електронних сервісів та доступні для їх пошуку за кодом доступу.</w:t>
            </w:r>
          </w:p>
          <w:p w:rsidR="00093A20" w:rsidRPr="00B0005D" w:rsidRDefault="00093A20" w:rsidP="00F76235">
            <w:pPr>
              <w:pStyle w:val="ListParagraph"/>
              <w:tabs>
                <w:tab w:val="left" w:pos="358"/>
              </w:tabs>
              <w:ind w:left="0" w:firstLine="217"/>
              <w:rPr>
                <w:sz w:val="24"/>
                <w:szCs w:val="24"/>
              </w:rPr>
            </w:pPr>
            <w:r w:rsidRPr="00B0005D">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93A20" w:rsidRPr="00B0005D" w:rsidRDefault="00093A20" w:rsidP="00F76235">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F76235">
      <w:pPr>
        <w:rPr>
          <w:rFonts w:ascii="Times New Roman" w:hAnsi="Times New Roman"/>
          <w:sz w:val="24"/>
          <w:szCs w:val="24"/>
        </w:rPr>
      </w:pPr>
    </w:p>
    <w:p w:rsidR="00093A20" w:rsidRPr="00B0005D" w:rsidRDefault="00093A20" w:rsidP="00F76235">
      <w:pPr>
        <w:rPr>
          <w:rFonts w:ascii="Times New Roman" w:hAnsi="Times New Roman"/>
          <w:sz w:val="24"/>
          <w:szCs w:val="24"/>
        </w:rPr>
      </w:pP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jc w:val="right"/>
        <w:rPr>
          <w:rFonts w:ascii="Times New Roman" w:hAnsi="Times New Roman"/>
          <w:sz w:val="24"/>
          <w:szCs w:val="24"/>
        </w:rPr>
      </w:pPr>
    </w:p>
    <w:p w:rsidR="00093A20" w:rsidRPr="00B0005D" w:rsidRDefault="00093A20">
      <w:pPr>
        <w:rPr>
          <w:rFonts w:ascii="Times New Roman" w:hAnsi="Times New Roman"/>
          <w:sz w:val="28"/>
          <w:szCs w:val="28"/>
        </w:rPr>
        <w:sectPr w:rsidR="00093A20" w:rsidRPr="00B0005D" w:rsidSect="0021176C">
          <w:pgSz w:w="11906" w:h="16838"/>
          <w:pgMar w:top="1134" w:right="567" w:bottom="1134" w:left="1701" w:header="708" w:footer="708" w:gutter="0"/>
          <w:pgNumType w:start="1"/>
          <w:cols w:space="708"/>
          <w:titlePg/>
          <w:docGrid w:linePitch="381"/>
        </w:sectPr>
      </w:pPr>
    </w:p>
    <w:p w:rsidR="00093A20" w:rsidRPr="00B0005D" w:rsidRDefault="00093A20" w:rsidP="00F76235">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21176C">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411ACE">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F76235">
      <w:pPr>
        <w:spacing w:line="360" w:lineRule="auto"/>
        <w:jc w:val="center"/>
        <w:rPr>
          <w:rFonts w:ascii="Times New Roman" w:hAnsi="Times New Roman"/>
          <w:b/>
          <w:sz w:val="20"/>
          <w:lang w:eastAsia="uk-UA"/>
        </w:rPr>
      </w:pPr>
    </w:p>
    <w:p w:rsidR="00093A20" w:rsidRPr="00B0005D" w:rsidRDefault="00093A20" w:rsidP="00F76235">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F76235">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F76235">
      <w:pPr>
        <w:jc w:val="center"/>
        <w:rPr>
          <w:rFonts w:ascii="Times New Roman" w:hAnsi="Times New Roman"/>
          <w:sz w:val="20"/>
          <w:lang w:eastAsia="uk-UA"/>
        </w:rPr>
      </w:pPr>
      <w:r w:rsidRPr="00B0005D">
        <w:rPr>
          <w:rFonts w:ascii="Times New Roman" w:hAnsi="Times New Roman"/>
          <w:sz w:val="20"/>
          <w:lang w:eastAsia="uk-UA"/>
        </w:rPr>
        <w:t>надання адміністративної послуги:</w:t>
      </w:r>
    </w:p>
    <w:p w:rsidR="00093A20" w:rsidRPr="00B0005D" w:rsidRDefault="00093A20" w:rsidP="00F76235">
      <w:pPr>
        <w:jc w:val="center"/>
        <w:rPr>
          <w:rFonts w:ascii="Times New Roman" w:hAnsi="Times New Roman"/>
          <w:b/>
          <w:color w:val="000000"/>
          <w:u w:val="single"/>
        </w:rPr>
      </w:pPr>
      <w:r w:rsidRPr="00B0005D">
        <w:rPr>
          <w:rFonts w:ascii="Times New Roman" w:hAnsi="Times New Roman"/>
          <w:b/>
          <w:color w:val="000000"/>
          <w:u w:val="single"/>
        </w:rPr>
        <w:t>Державна реєстрація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093A20" w:rsidRPr="00B0005D" w:rsidRDefault="00093A20" w:rsidP="00F76235">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F76235">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F76235">
        <w:tc>
          <w:tcPr>
            <w:tcW w:w="3462"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F76235">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F76235">
        <w:trPr>
          <w:trHeight w:val="146"/>
        </w:trPr>
        <w:tc>
          <w:tcPr>
            <w:tcW w:w="3462"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F76235">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F76235">
        <w:trPr>
          <w:trHeight w:val="1779"/>
        </w:trPr>
        <w:tc>
          <w:tcPr>
            <w:tcW w:w="3462"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1.Прийом документів та видача заявнику опису документів з відміткою про дату отримання документів та кодом доступу в той спосіб, відповідно до якого були подані документи</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103"/>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F76235">
        <w:trPr>
          <w:trHeight w:val="165"/>
        </w:trPr>
        <w:tc>
          <w:tcPr>
            <w:tcW w:w="3462" w:type="dxa"/>
          </w:tcPr>
          <w:p w:rsidR="00093A20" w:rsidRPr="00B0005D" w:rsidRDefault="00093A20" w:rsidP="00F76235">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виписки з Єдиного державного реєстру юридичних осіб та фізичних осіб – підприємців.</w:t>
            </w:r>
          </w:p>
        </w:tc>
        <w:tc>
          <w:tcPr>
            <w:tcW w:w="2127"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F76235">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F76235">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F76235">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F76235">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rsidP="00F76235">
      <w:pPr>
        <w:rPr>
          <w:rFonts w:ascii="Times New Roman" w:hAnsi="Times New Roman"/>
        </w:rPr>
      </w:pPr>
    </w:p>
    <w:p w:rsidR="00093A20" w:rsidRPr="00B0005D" w:rsidRDefault="00093A20">
      <w:pPr>
        <w:rPr>
          <w:rFonts w:ascii="Times New Roman" w:hAnsi="Times New Roman"/>
          <w:sz w:val="28"/>
          <w:szCs w:val="28"/>
        </w:rPr>
        <w:sectPr w:rsidR="00093A20" w:rsidRPr="00B0005D" w:rsidSect="0021176C">
          <w:pgSz w:w="11906" w:h="16838"/>
          <w:pgMar w:top="1134" w:right="567" w:bottom="1134" w:left="1701" w:header="708" w:footer="708" w:gutter="0"/>
          <w:pgNumType w:start="1"/>
          <w:cols w:space="708"/>
          <w:titlePg/>
          <w:docGrid w:linePitch="381"/>
        </w:sectPr>
      </w:pPr>
    </w:p>
    <w:p w:rsidR="00093A20" w:rsidRPr="00B0005D" w:rsidRDefault="00093A20" w:rsidP="00B0005D">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B0005D">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411ACE">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B0005D">
      <w:pPr>
        <w:ind w:left="5897"/>
        <w:rPr>
          <w:rFonts w:ascii="Times New Roman" w:hAnsi="Times New Roman"/>
          <w:sz w:val="24"/>
          <w:szCs w:val="24"/>
          <w:lang w:eastAsia="uk-UA"/>
        </w:rPr>
      </w:pPr>
    </w:p>
    <w:p w:rsidR="00093A20" w:rsidRPr="00B0005D" w:rsidRDefault="00093A20" w:rsidP="00B0005D">
      <w:pPr>
        <w:jc w:val="center"/>
        <w:rPr>
          <w:rFonts w:ascii="Times New Roman" w:hAnsi="Times New Roman"/>
          <w:b/>
          <w:lang w:eastAsia="uk-UA"/>
        </w:rPr>
      </w:pPr>
    </w:p>
    <w:p w:rsidR="00093A20" w:rsidRPr="00B0005D" w:rsidRDefault="00093A20" w:rsidP="00B0005D">
      <w:pPr>
        <w:jc w:val="center"/>
        <w:rPr>
          <w:rFonts w:ascii="Times New Roman" w:hAnsi="Times New Roman"/>
          <w:b/>
          <w:lang w:eastAsia="uk-UA"/>
        </w:rPr>
      </w:pPr>
      <w:r w:rsidRPr="00B0005D">
        <w:rPr>
          <w:rFonts w:ascii="Times New Roman" w:hAnsi="Times New Roman"/>
          <w:b/>
          <w:lang w:eastAsia="uk-UA"/>
        </w:rPr>
        <w:t xml:space="preserve">ІНФОРМАЦІЙНА КАРТКА </w:t>
      </w:r>
    </w:p>
    <w:p w:rsidR="00093A20" w:rsidRPr="00B0005D" w:rsidRDefault="00093A20" w:rsidP="00B0005D">
      <w:pPr>
        <w:tabs>
          <w:tab w:val="left" w:pos="3969"/>
        </w:tabs>
        <w:jc w:val="center"/>
        <w:rPr>
          <w:rFonts w:ascii="Times New Roman" w:hAnsi="Times New Roman"/>
          <w:b/>
          <w:lang w:eastAsia="uk-UA"/>
        </w:rPr>
      </w:pPr>
      <w:r w:rsidRPr="00B0005D">
        <w:rPr>
          <w:rFonts w:ascii="Times New Roman" w:hAnsi="Times New Roman"/>
          <w:b/>
          <w:lang w:eastAsia="uk-UA"/>
        </w:rPr>
        <w:t>адміністративної послуги з державної реєстрації фізичної особи підприємцем</w:t>
      </w:r>
    </w:p>
    <w:p w:rsidR="00093A20" w:rsidRPr="00B0005D" w:rsidRDefault="00093A20" w:rsidP="00B0005D">
      <w:pPr>
        <w:jc w:val="center"/>
        <w:rPr>
          <w:rFonts w:ascii="Times New Roman" w:hAnsi="Times New Roman"/>
          <w:b/>
          <w:u w:val="single"/>
          <w:lang w:eastAsia="uk-UA"/>
        </w:rPr>
      </w:pPr>
    </w:p>
    <w:p w:rsidR="00093A20" w:rsidRPr="00B0005D" w:rsidRDefault="00093A20" w:rsidP="00B0005D">
      <w:pPr>
        <w:jc w:val="center"/>
        <w:rPr>
          <w:rFonts w:ascii="Times New Roman" w:hAnsi="Times New Roman"/>
          <w:b/>
          <w:u w:val="single"/>
          <w:lang w:eastAsia="uk-UA"/>
        </w:rPr>
      </w:pPr>
      <w:r w:rsidRPr="00B0005D">
        <w:rPr>
          <w:rFonts w:ascii="Times New Roman" w:hAnsi="Times New Roman"/>
          <w:b/>
          <w:u w:val="single"/>
          <w:lang w:eastAsia="uk-UA"/>
        </w:rPr>
        <w:t xml:space="preserve">Відділ державної реєстрації Роменської районної державної адміністрації </w:t>
      </w:r>
    </w:p>
    <w:p w:rsidR="00093A20" w:rsidRPr="00B0005D" w:rsidRDefault="00093A20" w:rsidP="00B0005D">
      <w:pPr>
        <w:jc w:val="center"/>
        <w:rPr>
          <w:rFonts w:ascii="Times New Roman" w:hAnsi="Times New Roman"/>
          <w:sz w:val="20"/>
          <w:lang w:eastAsia="uk-UA"/>
        </w:rPr>
      </w:pPr>
      <w:r w:rsidRPr="00B0005D">
        <w:rPr>
          <w:rFonts w:ascii="Times New Roman" w:hAnsi="Times New Roman"/>
          <w:sz w:val="20"/>
          <w:lang w:eastAsia="uk-UA"/>
        </w:rPr>
        <w:t xml:space="preserve"> (найменування суб’єкта надання адміністративної послуги та/або центру надання адміністративних послуг)</w:t>
      </w:r>
    </w:p>
    <w:p w:rsidR="00093A20" w:rsidRPr="00B0005D" w:rsidRDefault="00093A20" w:rsidP="00B0005D">
      <w:pPr>
        <w:jc w:val="center"/>
        <w:rPr>
          <w:rFonts w:ascii="Times New Roman" w:hAnsi="Times New Roman"/>
          <w:sz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7"/>
        <w:gridCol w:w="2917"/>
        <w:gridCol w:w="141"/>
        <w:gridCol w:w="6519"/>
      </w:tblGrid>
      <w:tr w:rsidR="00093A20" w:rsidRPr="00B0005D" w:rsidTr="00603A20">
        <w:tc>
          <w:tcPr>
            <w:tcW w:w="5000" w:type="pct"/>
            <w:gridSpan w:val="4"/>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603A20">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449"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30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603A20">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449"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30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603A20">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603A20">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603A20">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449"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30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60"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603A20">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603A20">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61"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603A20">
        <w:tc>
          <w:tcPr>
            <w:tcW w:w="5000" w:type="pct"/>
            <w:gridSpan w:val="4"/>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449"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30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449"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30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449"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30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B0005D">
            <w:pPr>
              <w:pStyle w:val="ListParagraph"/>
              <w:numPr>
                <w:ilvl w:val="0"/>
                <w:numId w:val="85"/>
              </w:numPr>
              <w:ind w:left="0" w:firstLine="357"/>
              <w:rPr>
                <w:rFonts w:eastAsia="Batang"/>
                <w:b/>
                <w:sz w:val="24"/>
                <w:szCs w:val="24"/>
                <w:lang w:eastAsia="ko-KR"/>
              </w:rPr>
            </w:pPr>
            <w:r w:rsidRPr="00B0005D">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0005D">
              <w:rPr>
                <w:bCs/>
                <w:sz w:val="24"/>
                <w:szCs w:val="24"/>
              </w:rPr>
              <w:t>1500/29630</w:t>
            </w:r>
            <w:r w:rsidRPr="00B0005D">
              <w:rPr>
                <w:sz w:val="24"/>
                <w:szCs w:val="24"/>
                <w:lang w:eastAsia="uk-UA"/>
              </w:rPr>
              <w:t>;</w:t>
            </w:r>
            <w:r w:rsidRPr="00B0005D">
              <w:rPr>
                <w:bCs/>
                <w:sz w:val="24"/>
                <w:szCs w:val="24"/>
              </w:rPr>
              <w:t xml:space="preserve"> </w:t>
            </w:r>
          </w:p>
          <w:p w:rsidR="00093A20" w:rsidRPr="00B0005D" w:rsidRDefault="00093A20" w:rsidP="00B0005D">
            <w:pPr>
              <w:pStyle w:val="ListParagraph"/>
              <w:numPr>
                <w:ilvl w:val="0"/>
                <w:numId w:val="85"/>
              </w:numPr>
              <w:tabs>
                <w:tab w:val="left" w:pos="0"/>
              </w:tabs>
              <w:ind w:left="0" w:firstLine="357"/>
              <w:rPr>
                <w:sz w:val="24"/>
                <w:szCs w:val="24"/>
                <w:lang w:eastAsia="uk-UA"/>
              </w:rPr>
            </w:pPr>
            <w:r w:rsidRPr="00B0005D">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93A20" w:rsidRPr="00B0005D" w:rsidRDefault="00093A20" w:rsidP="00B0005D">
            <w:pPr>
              <w:pStyle w:val="ListParagraph"/>
              <w:numPr>
                <w:ilvl w:val="0"/>
                <w:numId w:val="85"/>
              </w:numPr>
              <w:tabs>
                <w:tab w:val="left" w:pos="0"/>
              </w:tabs>
              <w:ind w:left="0" w:firstLine="357"/>
              <w:rPr>
                <w:sz w:val="24"/>
                <w:szCs w:val="24"/>
                <w:lang w:eastAsia="uk-UA"/>
              </w:rPr>
            </w:pPr>
            <w:r w:rsidRPr="00B0005D">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093A20" w:rsidRPr="00B0005D" w:rsidTr="00603A20">
        <w:tc>
          <w:tcPr>
            <w:tcW w:w="5000" w:type="pct"/>
            <w:gridSpan w:val="4"/>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51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223"/>
              <w:rPr>
                <w:rFonts w:ascii="Times New Roman" w:hAnsi="Times New Roman"/>
                <w:sz w:val="24"/>
                <w:szCs w:val="24"/>
                <w:lang w:eastAsia="uk-UA"/>
              </w:rPr>
            </w:pPr>
            <w:r w:rsidRPr="00B0005D">
              <w:rPr>
                <w:rFonts w:ascii="Times New Roman" w:hAnsi="Times New Roman"/>
                <w:sz w:val="24"/>
                <w:szCs w:val="24"/>
              </w:rPr>
              <w:t xml:space="preserve">Звернення фізичної особи, яка має намір стати підприємцем, або уповноваженої нею особи  </w:t>
            </w:r>
            <w:r w:rsidRPr="00B0005D">
              <w:rPr>
                <w:rFonts w:ascii="Times New Roman" w:hAnsi="Times New Roman"/>
                <w:sz w:val="24"/>
                <w:szCs w:val="24"/>
                <w:lang w:eastAsia="uk-UA"/>
              </w:rPr>
              <w:t>(далі – заявник)</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51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B0005D">
            <w:pPr>
              <w:pStyle w:val="ListParagraph"/>
              <w:numPr>
                <w:ilvl w:val="0"/>
                <w:numId w:val="86"/>
              </w:numPr>
              <w:tabs>
                <w:tab w:val="left" w:pos="358"/>
              </w:tabs>
              <w:ind w:left="0" w:firstLine="357"/>
              <w:rPr>
                <w:sz w:val="24"/>
                <w:szCs w:val="24"/>
              </w:rPr>
            </w:pPr>
            <w:r w:rsidRPr="00B0005D">
              <w:rPr>
                <w:sz w:val="24"/>
                <w:szCs w:val="24"/>
              </w:rPr>
              <w:t>заява про державну реєстрацію фізичної особи підприємцем;</w:t>
            </w:r>
          </w:p>
          <w:p w:rsidR="00093A20" w:rsidRPr="00B0005D" w:rsidRDefault="00093A20" w:rsidP="00B0005D">
            <w:pPr>
              <w:pStyle w:val="ListParagraph"/>
              <w:numPr>
                <w:ilvl w:val="0"/>
                <w:numId w:val="86"/>
              </w:numPr>
              <w:tabs>
                <w:tab w:val="left" w:pos="358"/>
              </w:tabs>
              <w:ind w:left="0" w:firstLine="357"/>
              <w:rPr>
                <w:sz w:val="24"/>
                <w:szCs w:val="24"/>
              </w:rPr>
            </w:pPr>
            <w:r w:rsidRPr="00B0005D">
              <w:rPr>
                <w:sz w:val="24"/>
                <w:szCs w:val="24"/>
              </w:rPr>
              <w:t>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 за бажанням заявника;</w:t>
            </w:r>
          </w:p>
          <w:p w:rsidR="00093A20" w:rsidRPr="00B0005D" w:rsidRDefault="00093A20" w:rsidP="00B0005D">
            <w:pPr>
              <w:pStyle w:val="ListParagraph"/>
              <w:numPr>
                <w:ilvl w:val="0"/>
                <w:numId w:val="86"/>
              </w:numPr>
              <w:tabs>
                <w:tab w:val="left" w:pos="358"/>
              </w:tabs>
              <w:ind w:left="0" w:firstLine="357"/>
              <w:rPr>
                <w:sz w:val="24"/>
                <w:szCs w:val="24"/>
              </w:rPr>
            </w:pPr>
            <w:r w:rsidRPr="00B0005D">
              <w:rPr>
                <w:sz w:val="24"/>
                <w:szCs w:val="24"/>
              </w:rPr>
              <w:t>нотаріально засвідчена письмова згода батьків (усиновлювачів)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sz w:val="24"/>
                <w:szCs w:val="24"/>
                <w:lang w:eastAsia="uk-UA"/>
              </w:rPr>
              <w:t>Якщо документи подаються особисто, заявник пред’являє документ, що відповідно до закону посвідчує особу.</w:t>
            </w:r>
          </w:p>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51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Спосіб подання документів, необхідних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rPr>
              <w:t>1. У паперовій формі документи подаються заявником особисто або поштовим відправленням.</w:t>
            </w:r>
          </w:p>
          <w:p w:rsidR="00093A20" w:rsidRPr="00B0005D" w:rsidRDefault="00093A20" w:rsidP="00603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lang w:eastAsia="uk-UA"/>
              </w:rPr>
            </w:pPr>
            <w:r w:rsidRPr="00B0005D">
              <w:rPr>
                <w:rFonts w:ascii="Times New Roman" w:hAnsi="Times New Roman"/>
                <w:sz w:val="24"/>
                <w:szCs w:val="24"/>
              </w:rPr>
              <w:t xml:space="preserve">2. В </w:t>
            </w:r>
            <w:r w:rsidRPr="00B0005D">
              <w:rPr>
                <w:rFonts w:ascii="Times New Roman" w:hAnsi="Times New Roman"/>
                <w:sz w:val="24"/>
                <w:szCs w:val="24"/>
                <w:lang w:eastAsia="uk-UA"/>
              </w:rPr>
              <w:t>електронній формі д</w:t>
            </w:r>
            <w:r w:rsidRPr="00B0005D">
              <w:rPr>
                <w:rFonts w:ascii="Times New Roman" w:hAnsi="Times New Roman"/>
                <w:sz w:val="24"/>
                <w:szCs w:val="24"/>
              </w:rPr>
              <w:t>окументи</w:t>
            </w:r>
            <w:r w:rsidRPr="00B0005D">
              <w:rPr>
                <w:rFonts w:ascii="Times New Roman" w:hAnsi="Times New Roman"/>
                <w:sz w:val="24"/>
                <w:szCs w:val="24"/>
                <w:lang w:eastAsia="uk-UA"/>
              </w:rPr>
              <w:t xml:space="preserve"> подаються </w:t>
            </w:r>
            <w:r w:rsidRPr="00B0005D">
              <w:rPr>
                <w:rFonts w:ascii="Times New Roman" w:hAnsi="Times New Roman"/>
                <w:sz w:val="24"/>
                <w:szCs w:val="24"/>
              </w:rPr>
              <w:t>через портал електронних сервісів</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51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sz w:val="24"/>
                <w:szCs w:val="24"/>
                <w:lang w:eastAsia="uk-UA"/>
              </w:rPr>
              <w:t>Безоплатно</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51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sz w:val="24"/>
                <w:szCs w:val="24"/>
                <w:lang w:eastAsia="uk-UA"/>
              </w:rPr>
              <w:t>Зупинення розгляду документів здійснюється у строк, встановлений для державної реєстрації.</w:t>
            </w:r>
          </w:p>
          <w:p w:rsidR="00093A20" w:rsidRPr="00B0005D" w:rsidRDefault="00093A20" w:rsidP="00603A2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rFonts w:ascii="Times New Roman" w:hAnsi="Times New Roman"/>
                <w:sz w:val="24"/>
                <w:szCs w:val="24"/>
              </w:rPr>
            </w:pPr>
            <w:r w:rsidRPr="00B0005D">
              <w:rPr>
                <w:rFonts w:ascii="Times New Roman" w:hAnsi="Times New Roman"/>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51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зупинення розгляду документів, поданих для державної реєстрації</w:t>
            </w:r>
          </w:p>
        </w:tc>
        <w:tc>
          <w:tcPr>
            <w:tcW w:w="3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B0005D">
            <w:pPr>
              <w:pStyle w:val="ListParagraph"/>
              <w:numPr>
                <w:ilvl w:val="0"/>
                <w:numId w:val="87"/>
              </w:numPr>
              <w:tabs>
                <w:tab w:val="left" w:pos="-67"/>
              </w:tabs>
              <w:ind w:left="0" w:firstLine="357"/>
              <w:rPr>
                <w:sz w:val="24"/>
                <w:szCs w:val="24"/>
                <w:lang w:eastAsia="uk-UA"/>
              </w:rPr>
            </w:pPr>
            <w:r w:rsidRPr="00B0005D">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093A20" w:rsidRPr="00B0005D" w:rsidRDefault="00093A20" w:rsidP="00B0005D">
            <w:pPr>
              <w:pStyle w:val="ListParagraph"/>
              <w:numPr>
                <w:ilvl w:val="0"/>
                <w:numId w:val="87"/>
              </w:numPr>
              <w:tabs>
                <w:tab w:val="left" w:pos="-67"/>
              </w:tabs>
              <w:ind w:left="0" w:firstLine="357"/>
              <w:rPr>
                <w:sz w:val="24"/>
                <w:szCs w:val="24"/>
                <w:lang w:eastAsia="uk-UA"/>
              </w:rPr>
            </w:pPr>
            <w:r w:rsidRPr="00B0005D">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093A20" w:rsidRPr="00B0005D" w:rsidRDefault="00093A20" w:rsidP="00B0005D">
            <w:pPr>
              <w:pStyle w:val="ListParagraph"/>
              <w:numPr>
                <w:ilvl w:val="0"/>
                <w:numId w:val="87"/>
              </w:numPr>
              <w:tabs>
                <w:tab w:val="left" w:pos="-67"/>
              </w:tabs>
              <w:ind w:left="0" w:firstLine="357"/>
              <w:rPr>
                <w:sz w:val="24"/>
                <w:szCs w:val="24"/>
                <w:lang w:eastAsia="uk-UA"/>
              </w:rPr>
            </w:pPr>
            <w:r w:rsidRPr="00B0005D">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B0005D">
            <w:pPr>
              <w:pStyle w:val="ListParagraph"/>
              <w:numPr>
                <w:ilvl w:val="0"/>
                <w:numId w:val="87"/>
              </w:numPr>
              <w:tabs>
                <w:tab w:val="left" w:pos="-67"/>
              </w:tabs>
              <w:ind w:left="0" w:firstLine="357"/>
              <w:rPr>
                <w:sz w:val="24"/>
                <w:szCs w:val="24"/>
                <w:lang w:eastAsia="uk-UA"/>
              </w:rPr>
            </w:pPr>
            <w:r w:rsidRPr="00B0005D">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093A20" w:rsidRPr="00B0005D" w:rsidRDefault="00093A20" w:rsidP="00B0005D">
            <w:pPr>
              <w:pStyle w:val="ListParagraph"/>
              <w:numPr>
                <w:ilvl w:val="0"/>
                <w:numId w:val="87"/>
              </w:numPr>
              <w:tabs>
                <w:tab w:val="left" w:pos="-67"/>
              </w:tabs>
              <w:ind w:left="0" w:firstLine="357"/>
              <w:rPr>
                <w:sz w:val="24"/>
                <w:szCs w:val="24"/>
                <w:lang w:eastAsia="uk-UA"/>
              </w:rPr>
            </w:pPr>
            <w:r w:rsidRPr="00B0005D">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51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державній реєстрації</w:t>
            </w:r>
          </w:p>
        </w:tc>
        <w:tc>
          <w:tcPr>
            <w:tcW w:w="3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B0005D">
            <w:pPr>
              <w:pStyle w:val="ListParagraph"/>
              <w:numPr>
                <w:ilvl w:val="0"/>
                <w:numId w:val="88"/>
              </w:numPr>
              <w:tabs>
                <w:tab w:val="left" w:pos="738"/>
              </w:tabs>
              <w:ind w:left="0" w:firstLine="357"/>
              <w:rPr>
                <w:sz w:val="24"/>
                <w:szCs w:val="24"/>
                <w:lang w:eastAsia="uk-UA"/>
              </w:rPr>
            </w:pPr>
            <w:r w:rsidRPr="00B0005D">
              <w:rPr>
                <w:sz w:val="24"/>
                <w:szCs w:val="24"/>
                <w:lang w:eastAsia="uk-UA"/>
              </w:rPr>
              <w:t>документи подано особою, яка не має на це повноважень;</w:t>
            </w:r>
          </w:p>
          <w:p w:rsidR="00093A20" w:rsidRPr="00B0005D" w:rsidRDefault="00093A20" w:rsidP="00B0005D">
            <w:pPr>
              <w:pStyle w:val="ListParagraph"/>
              <w:numPr>
                <w:ilvl w:val="0"/>
                <w:numId w:val="88"/>
              </w:numPr>
              <w:tabs>
                <w:tab w:val="left" w:pos="738"/>
              </w:tabs>
              <w:ind w:left="0" w:firstLine="357"/>
              <w:rPr>
                <w:sz w:val="24"/>
                <w:szCs w:val="24"/>
                <w:lang w:eastAsia="uk-UA"/>
              </w:rPr>
            </w:pPr>
            <w:r w:rsidRPr="00B0005D">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rsidR="00093A20" w:rsidRPr="00B0005D" w:rsidRDefault="00093A20" w:rsidP="00B0005D">
            <w:pPr>
              <w:pStyle w:val="ListParagraph"/>
              <w:numPr>
                <w:ilvl w:val="0"/>
                <w:numId w:val="88"/>
              </w:numPr>
              <w:tabs>
                <w:tab w:val="left" w:pos="738"/>
              </w:tabs>
              <w:ind w:left="0" w:firstLine="357"/>
              <w:rPr>
                <w:sz w:val="24"/>
                <w:szCs w:val="24"/>
                <w:lang w:eastAsia="uk-UA"/>
              </w:rPr>
            </w:pPr>
            <w:r w:rsidRPr="00B0005D">
              <w:rPr>
                <w:sz w:val="24"/>
                <w:szCs w:val="24"/>
                <w:lang w:eastAsia="uk-UA"/>
              </w:rPr>
              <w:t>не усунуто підстави для зупинення розгляду документів протягом встановленого строку;</w:t>
            </w:r>
          </w:p>
          <w:p w:rsidR="00093A20" w:rsidRPr="00B0005D" w:rsidRDefault="00093A20" w:rsidP="00B0005D">
            <w:pPr>
              <w:pStyle w:val="ListParagraph"/>
              <w:numPr>
                <w:ilvl w:val="0"/>
                <w:numId w:val="88"/>
              </w:numPr>
              <w:tabs>
                <w:tab w:val="left" w:pos="738"/>
              </w:tabs>
              <w:ind w:left="0" w:firstLine="357"/>
              <w:rPr>
                <w:sz w:val="24"/>
                <w:szCs w:val="24"/>
                <w:lang w:eastAsia="uk-UA"/>
              </w:rPr>
            </w:pPr>
            <w:r w:rsidRPr="00B0005D">
              <w:rPr>
                <w:sz w:val="24"/>
                <w:szCs w:val="24"/>
                <w:lang w:eastAsia="uk-UA"/>
              </w:rPr>
              <w:t>наявні обмеження на зайняття підприємницькою діяльністю, встановлені законом;</w:t>
            </w:r>
          </w:p>
          <w:p w:rsidR="00093A20" w:rsidRPr="00B0005D" w:rsidRDefault="00093A20" w:rsidP="00B0005D">
            <w:pPr>
              <w:pStyle w:val="ListParagraph"/>
              <w:numPr>
                <w:ilvl w:val="0"/>
                <w:numId w:val="88"/>
              </w:numPr>
              <w:tabs>
                <w:tab w:val="left" w:pos="738"/>
              </w:tabs>
              <w:ind w:left="0" w:firstLine="357"/>
              <w:rPr>
                <w:sz w:val="24"/>
                <w:szCs w:val="24"/>
                <w:lang w:eastAsia="uk-UA"/>
              </w:rPr>
            </w:pPr>
            <w:r w:rsidRPr="00B0005D">
              <w:rPr>
                <w:sz w:val="24"/>
                <w:szCs w:val="24"/>
                <w:lang w:eastAsia="uk-UA"/>
              </w:rPr>
              <w:t>наявність у Єдиному державному реєстрі юридичних осіб, фізичних осіб – підприємців та громадських формувань запису, що фізична особа вже зареєстрована як фізична                  особа – підприємець</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51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B0005D">
            <w:pPr>
              <w:pStyle w:val="ListParagraph"/>
              <w:numPr>
                <w:ilvl w:val="0"/>
                <w:numId w:val="89"/>
              </w:numPr>
              <w:tabs>
                <w:tab w:val="left" w:pos="358"/>
                <w:tab w:val="left" w:pos="449"/>
              </w:tabs>
              <w:ind w:left="0" w:firstLine="357"/>
              <w:rPr>
                <w:sz w:val="24"/>
                <w:szCs w:val="24"/>
              </w:rPr>
            </w:pPr>
            <w:r w:rsidRPr="00B0005D">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093A20" w:rsidRPr="00B0005D" w:rsidRDefault="00093A20" w:rsidP="00B0005D">
            <w:pPr>
              <w:pStyle w:val="ListParagraph"/>
              <w:numPr>
                <w:ilvl w:val="0"/>
                <w:numId w:val="89"/>
              </w:numPr>
              <w:tabs>
                <w:tab w:val="left" w:pos="358"/>
                <w:tab w:val="left" w:pos="449"/>
              </w:tabs>
              <w:ind w:left="0" w:firstLine="357"/>
              <w:rPr>
                <w:sz w:val="24"/>
                <w:szCs w:val="24"/>
              </w:rPr>
            </w:pPr>
            <w:r w:rsidRPr="00B0005D">
              <w:rPr>
                <w:sz w:val="24"/>
                <w:szCs w:val="24"/>
              </w:rPr>
              <w:t>виписка з Єдиного державного реєстру юридичних осіб, фізичних осіб – підприємців та громадських формувань;</w:t>
            </w:r>
          </w:p>
          <w:p w:rsidR="00093A20" w:rsidRPr="00B0005D" w:rsidRDefault="00093A20" w:rsidP="00B0005D">
            <w:pPr>
              <w:pStyle w:val="ListParagraph"/>
              <w:numPr>
                <w:ilvl w:val="0"/>
                <w:numId w:val="89"/>
              </w:numPr>
              <w:tabs>
                <w:tab w:val="left" w:pos="358"/>
                <w:tab w:val="left" w:pos="449"/>
              </w:tabs>
              <w:ind w:left="0" w:firstLine="357"/>
              <w:rPr>
                <w:sz w:val="24"/>
                <w:szCs w:val="24"/>
                <w:lang w:eastAsia="uk-UA"/>
              </w:rPr>
            </w:pPr>
            <w:r w:rsidRPr="00B0005D">
              <w:rPr>
                <w:sz w:val="24"/>
                <w:szCs w:val="24"/>
              </w:rPr>
              <w:t>повідомлення про відмову у державній реєстрації із зазначенням виключного переліку підстав для відмови</w:t>
            </w:r>
          </w:p>
        </w:tc>
      </w:tr>
      <w:tr w:rsidR="00093A20" w:rsidRPr="00B0005D" w:rsidTr="00603A20">
        <w:tc>
          <w:tcPr>
            <w:tcW w:w="242"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15</w:t>
            </w:r>
          </w:p>
        </w:tc>
        <w:tc>
          <w:tcPr>
            <w:tcW w:w="1519" w:type="pct"/>
            <w:gridSpan w:val="2"/>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239"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pStyle w:val="ListParagraph"/>
              <w:tabs>
                <w:tab w:val="left" w:pos="358"/>
              </w:tabs>
              <w:ind w:left="0" w:firstLine="217"/>
              <w:rPr>
                <w:sz w:val="24"/>
                <w:szCs w:val="24"/>
              </w:rPr>
            </w:pPr>
            <w:r w:rsidRPr="00B0005D">
              <w:rPr>
                <w:sz w:val="24"/>
                <w:szCs w:val="24"/>
              </w:rPr>
              <w:t xml:space="preserve">Результати надання адміністративної послуги у сфері державної реєстрації (у тому числі виписка з </w:t>
            </w:r>
            <w:r w:rsidRPr="00B0005D">
              <w:rPr>
                <w:sz w:val="24"/>
                <w:szCs w:val="24"/>
                <w:lang w:eastAsia="uk-UA"/>
              </w:rPr>
              <w:t xml:space="preserve">Єдиного державного реєстру юридичних осіб, фізичних осіб – підприємців та громадських формувань) </w:t>
            </w:r>
            <w:r w:rsidRPr="00B0005D">
              <w:rPr>
                <w:sz w:val="24"/>
                <w:szCs w:val="24"/>
              </w:rPr>
              <w:t xml:space="preserve"> в електронній формі оприлюднюються на порталі електронних сервісів та доступні для їх пошуку за кодом доступу.</w:t>
            </w:r>
          </w:p>
          <w:p w:rsidR="00093A20" w:rsidRPr="00B0005D" w:rsidRDefault="00093A20" w:rsidP="00603A20">
            <w:pPr>
              <w:pStyle w:val="ListParagraph"/>
              <w:tabs>
                <w:tab w:val="left" w:pos="358"/>
              </w:tabs>
              <w:ind w:left="0" w:firstLine="217"/>
              <w:rPr>
                <w:sz w:val="24"/>
                <w:szCs w:val="24"/>
              </w:rPr>
            </w:pPr>
            <w:r w:rsidRPr="00B0005D">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093A20" w:rsidRPr="00B0005D" w:rsidRDefault="00093A20" w:rsidP="00603A20">
            <w:pPr>
              <w:pStyle w:val="ListParagraph"/>
              <w:tabs>
                <w:tab w:val="left" w:pos="358"/>
              </w:tabs>
              <w:ind w:left="0" w:firstLine="217"/>
              <w:rPr>
                <w:sz w:val="24"/>
                <w:szCs w:val="24"/>
                <w:lang w:eastAsia="uk-UA"/>
              </w:rPr>
            </w:pPr>
            <w:r w:rsidRPr="00B0005D">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93A20" w:rsidRPr="00B0005D" w:rsidRDefault="00093A20" w:rsidP="00B0005D">
      <w:pPr>
        <w:rPr>
          <w:rFonts w:ascii="Times New Roman" w:hAnsi="Times New Roman"/>
          <w:sz w:val="24"/>
          <w:szCs w:val="24"/>
        </w:rPr>
      </w:pPr>
    </w:p>
    <w:p w:rsidR="00093A20" w:rsidRPr="00B0005D" w:rsidRDefault="00093A20" w:rsidP="00B0005D">
      <w:pPr>
        <w:rPr>
          <w:rFonts w:ascii="Times New Roman" w:hAnsi="Times New Roman"/>
          <w:sz w:val="24"/>
          <w:szCs w:val="24"/>
        </w:rPr>
      </w:pP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B0005D">
      <w:pPr>
        <w:rPr>
          <w:rFonts w:ascii="Times New Roman" w:hAnsi="Times New Roman"/>
          <w:sz w:val="24"/>
          <w:szCs w:val="24"/>
        </w:rPr>
      </w:pPr>
    </w:p>
    <w:p w:rsidR="00093A20" w:rsidRPr="00B0005D" w:rsidRDefault="00093A20" w:rsidP="00B0005D">
      <w:pPr>
        <w:rPr>
          <w:rFonts w:ascii="Times New Roman" w:hAnsi="Times New Roman"/>
          <w:sz w:val="24"/>
          <w:szCs w:val="24"/>
        </w:rPr>
      </w:pPr>
    </w:p>
    <w:p w:rsidR="00093A20" w:rsidRPr="00B0005D" w:rsidRDefault="00093A20">
      <w:pPr>
        <w:rPr>
          <w:rFonts w:ascii="Times New Roman" w:hAnsi="Times New Roman"/>
          <w:sz w:val="28"/>
          <w:szCs w:val="28"/>
        </w:rPr>
        <w:sectPr w:rsidR="00093A20" w:rsidRPr="00B0005D" w:rsidSect="00603A20">
          <w:headerReference w:type="default" r:id="rId62"/>
          <w:pgSz w:w="11906" w:h="16838"/>
          <w:pgMar w:top="1134" w:right="567" w:bottom="1134" w:left="1701" w:header="426" w:footer="708" w:gutter="0"/>
          <w:pgNumType w:start="1"/>
          <w:cols w:space="708"/>
          <w:titlePg/>
          <w:docGrid w:linePitch="381"/>
        </w:sectPr>
      </w:pPr>
    </w:p>
    <w:p w:rsidR="00093A20" w:rsidRPr="00B0005D" w:rsidRDefault="00093A20" w:rsidP="0021176C">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21176C">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w:t>
      </w:r>
      <w:r>
        <w:rPr>
          <w:rFonts w:ascii="Times New Roman" w:hAnsi="Times New Roman"/>
          <w:lang w:eastAsia="uk-UA"/>
        </w:rPr>
        <w:t xml:space="preserve"> </w:t>
      </w:r>
      <w:r w:rsidRPr="00B0005D">
        <w:rPr>
          <w:rFonts w:ascii="Times New Roman" w:hAnsi="Times New Roman"/>
          <w:lang w:eastAsia="uk-UA"/>
        </w:rPr>
        <w:t>державної адміністрації</w:t>
      </w:r>
      <w:r>
        <w:rPr>
          <w:rFonts w:ascii="Times New Roman" w:hAnsi="Times New Roman"/>
          <w:lang w:eastAsia="uk-UA"/>
        </w:rPr>
        <w:t xml:space="preserve"> </w:t>
      </w:r>
      <w:r w:rsidRPr="00B0005D">
        <w:rPr>
          <w:rFonts w:ascii="Times New Roman" w:hAnsi="Times New Roman"/>
          <w:lang w:eastAsia="uk-UA"/>
        </w:rPr>
        <w:t>Сумської області</w:t>
      </w:r>
    </w:p>
    <w:p w:rsidR="00093A20" w:rsidRPr="00B0005D" w:rsidRDefault="00093A20" w:rsidP="00411ACE">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B0005D">
      <w:pPr>
        <w:spacing w:line="360" w:lineRule="auto"/>
        <w:jc w:val="center"/>
        <w:rPr>
          <w:rFonts w:ascii="Times New Roman" w:hAnsi="Times New Roman"/>
          <w:b/>
          <w:sz w:val="20"/>
          <w:lang w:eastAsia="uk-UA"/>
        </w:rPr>
      </w:pPr>
    </w:p>
    <w:p w:rsidR="00093A20" w:rsidRPr="00B0005D" w:rsidRDefault="00093A20" w:rsidP="00B0005D">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B0005D">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B0005D">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B0005D">
      <w:pPr>
        <w:jc w:val="center"/>
        <w:rPr>
          <w:rFonts w:ascii="Times New Roman" w:hAnsi="Times New Roman"/>
          <w:sz w:val="20"/>
          <w:lang w:eastAsia="uk-UA"/>
        </w:rPr>
      </w:pPr>
      <w:r w:rsidRPr="00B0005D">
        <w:rPr>
          <w:rFonts w:ascii="Times New Roman" w:hAnsi="Times New Roman"/>
          <w:sz w:val="20"/>
          <w:lang w:eastAsia="uk-UA"/>
        </w:rPr>
        <w:t>надання адміністративної послуги:</w:t>
      </w:r>
    </w:p>
    <w:p w:rsidR="00093A20" w:rsidRPr="00B0005D" w:rsidRDefault="00093A20" w:rsidP="00B0005D">
      <w:pPr>
        <w:jc w:val="center"/>
        <w:rPr>
          <w:rFonts w:ascii="Times New Roman" w:hAnsi="Times New Roman"/>
          <w:b/>
          <w:color w:val="000000"/>
          <w:u w:val="single"/>
        </w:rPr>
      </w:pPr>
      <w:r w:rsidRPr="00B0005D">
        <w:rPr>
          <w:rFonts w:ascii="Times New Roman" w:hAnsi="Times New Roman"/>
          <w:b/>
          <w:color w:val="000000"/>
          <w:u w:val="single"/>
        </w:rPr>
        <w:t>Державна реєстрація фізичної особи підприємцем</w:t>
      </w:r>
    </w:p>
    <w:p w:rsidR="00093A20" w:rsidRPr="00B0005D" w:rsidRDefault="00093A20" w:rsidP="00B0005D">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B0005D">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62"/>
        <w:gridCol w:w="2127"/>
        <w:gridCol w:w="2268"/>
        <w:gridCol w:w="1901"/>
      </w:tblGrid>
      <w:tr w:rsidR="00093A20" w:rsidRPr="00B0005D" w:rsidTr="00603A20">
        <w:tc>
          <w:tcPr>
            <w:tcW w:w="3462" w:type="dxa"/>
          </w:tcPr>
          <w:p w:rsidR="00093A20" w:rsidRPr="00B0005D" w:rsidRDefault="00093A20" w:rsidP="00603A20">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7" w:type="dxa"/>
          </w:tcPr>
          <w:p w:rsidR="00093A20" w:rsidRPr="00B0005D" w:rsidRDefault="00093A20" w:rsidP="00603A20">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8" w:type="dxa"/>
          </w:tcPr>
          <w:p w:rsidR="00093A20" w:rsidRPr="00B0005D" w:rsidRDefault="00093A20" w:rsidP="00603A20">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1" w:type="dxa"/>
          </w:tcPr>
          <w:p w:rsidR="00093A20" w:rsidRPr="00B0005D" w:rsidRDefault="00093A20" w:rsidP="00603A20">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603A20">
        <w:trPr>
          <w:trHeight w:val="146"/>
        </w:trPr>
        <w:tc>
          <w:tcPr>
            <w:tcW w:w="3462" w:type="dxa"/>
          </w:tcPr>
          <w:p w:rsidR="00093A20" w:rsidRPr="00B0005D" w:rsidRDefault="00093A20" w:rsidP="00603A20">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7" w:type="dxa"/>
          </w:tcPr>
          <w:p w:rsidR="00093A20" w:rsidRPr="00B0005D" w:rsidRDefault="00093A20" w:rsidP="00603A20">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8" w:type="dxa"/>
          </w:tcPr>
          <w:p w:rsidR="00093A20" w:rsidRPr="00B0005D" w:rsidRDefault="00093A20" w:rsidP="00603A20">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1" w:type="dxa"/>
          </w:tcPr>
          <w:p w:rsidR="00093A20" w:rsidRPr="00B0005D" w:rsidRDefault="00093A20" w:rsidP="00603A20">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603A20">
        <w:trPr>
          <w:trHeight w:val="1779"/>
        </w:trPr>
        <w:tc>
          <w:tcPr>
            <w:tcW w:w="3462"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1.Прийом документів та видача заявнику опису документів з відміткою про дату отримання документів та кодом доступу в той спосіб, відповідно до якого були подані документи</w:t>
            </w:r>
          </w:p>
        </w:tc>
        <w:tc>
          <w:tcPr>
            <w:tcW w:w="2127"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603A20">
        <w:trPr>
          <w:trHeight w:val="165"/>
        </w:trPr>
        <w:tc>
          <w:tcPr>
            <w:tcW w:w="3462"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2. </w:t>
            </w:r>
            <w:r w:rsidRPr="00B0005D">
              <w:rPr>
                <w:rFonts w:ascii="Times New Roman" w:hAnsi="Times New Roman"/>
                <w:color w:val="000000"/>
                <w:sz w:val="24"/>
                <w:szCs w:val="24"/>
              </w:rPr>
              <w:t>Виготовлення копій документів в електронній формі та внесення їх до Єдиного державного реєстру</w:t>
            </w:r>
          </w:p>
        </w:tc>
        <w:tc>
          <w:tcPr>
            <w:tcW w:w="2127"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надходження документів</w:t>
            </w:r>
          </w:p>
        </w:tc>
      </w:tr>
      <w:tr w:rsidR="00093A20" w:rsidRPr="00B0005D" w:rsidTr="00603A20">
        <w:trPr>
          <w:trHeight w:val="165"/>
        </w:trPr>
        <w:tc>
          <w:tcPr>
            <w:tcW w:w="3462"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rPr>
              <w:t>3. Перевірка документів на наявність підстав для зупинення розгляду документів</w:t>
            </w:r>
          </w:p>
        </w:tc>
        <w:tc>
          <w:tcPr>
            <w:tcW w:w="2127"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603A20">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603A20">
        <w:trPr>
          <w:trHeight w:val="165"/>
        </w:trPr>
        <w:tc>
          <w:tcPr>
            <w:tcW w:w="3462" w:type="dxa"/>
          </w:tcPr>
          <w:p w:rsidR="00093A20" w:rsidRPr="00B0005D" w:rsidRDefault="00093A20" w:rsidP="00603A20">
            <w:pPr>
              <w:spacing w:before="100" w:beforeAutospacing="1" w:after="100" w:afterAutospacing="1" w:line="276" w:lineRule="auto"/>
              <w:rPr>
                <w:rFonts w:ascii="Times New Roman" w:hAnsi="Times New Roman"/>
                <w:color w:val="000000"/>
                <w:sz w:val="24"/>
                <w:szCs w:val="24"/>
              </w:rPr>
            </w:pPr>
            <w:r w:rsidRPr="00B0005D">
              <w:rPr>
                <w:rFonts w:ascii="Times New Roman" w:hAnsi="Times New Roman"/>
                <w:color w:val="000000"/>
                <w:sz w:val="24"/>
                <w:szCs w:val="24"/>
              </w:rPr>
              <w:t>4. Оприлюднення на порталі електронних сервісів (надсилання на електронну адресу заявника) повідомлення про зупинення документів із зазначенням підстав залишення документів без розгляду та документів, що подавалися відповідно до опису</w:t>
            </w:r>
          </w:p>
        </w:tc>
        <w:tc>
          <w:tcPr>
            <w:tcW w:w="2127"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603A20">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603A20">
        <w:trPr>
          <w:trHeight w:val="165"/>
        </w:trPr>
        <w:tc>
          <w:tcPr>
            <w:tcW w:w="3462" w:type="dxa"/>
          </w:tcPr>
          <w:p w:rsidR="00093A20" w:rsidRPr="00B0005D" w:rsidRDefault="00093A20" w:rsidP="00603A20">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lang w:eastAsia="uk-UA"/>
              </w:rPr>
              <w:t>5.</w:t>
            </w:r>
            <w:r w:rsidRPr="00B0005D">
              <w:rPr>
                <w:rFonts w:ascii="Times New Roman" w:hAnsi="Times New Roman"/>
                <w:color w:val="000000"/>
                <w:sz w:val="24"/>
                <w:szCs w:val="24"/>
                <w:shd w:val="clear" w:color="auto" w:fill="FFFFFF"/>
              </w:rPr>
              <w:t xml:space="preserve"> Надсилання заявнику на адресу його електронної пошти повідомлення про зупинення розгляду документів із зазначенням строку та виключного переліку підстав для його зупинення</w:t>
            </w:r>
          </w:p>
        </w:tc>
        <w:tc>
          <w:tcPr>
            <w:tcW w:w="2127"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зупинення розгляду документів</w:t>
            </w:r>
          </w:p>
        </w:tc>
      </w:tr>
      <w:tr w:rsidR="00093A20" w:rsidRPr="00B0005D" w:rsidTr="00603A20">
        <w:trPr>
          <w:trHeight w:val="1103"/>
        </w:trPr>
        <w:tc>
          <w:tcPr>
            <w:tcW w:w="3462"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6. </w:t>
            </w:r>
            <w:r w:rsidRPr="00B0005D">
              <w:rPr>
                <w:rFonts w:ascii="Times New Roman" w:hAnsi="Times New Roman"/>
                <w:color w:val="000000"/>
                <w:sz w:val="24"/>
                <w:szCs w:val="24"/>
              </w:rPr>
              <w:t>Перевірка документів на наявність підстав для відмови в державній реєстрації</w:t>
            </w:r>
          </w:p>
        </w:tc>
        <w:tc>
          <w:tcPr>
            <w:tcW w:w="2127"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603A20">
        <w:trPr>
          <w:trHeight w:val="1103"/>
        </w:trPr>
        <w:tc>
          <w:tcPr>
            <w:tcW w:w="3462"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7.</w:t>
            </w:r>
            <w:r w:rsidRPr="00B0005D">
              <w:rPr>
                <w:rFonts w:ascii="Times New Roman" w:hAnsi="Times New Roman"/>
                <w:color w:val="000000"/>
                <w:sz w:val="24"/>
                <w:szCs w:val="24"/>
                <w:shd w:val="clear" w:color="auto" w:fill="FFFFFF"/>
              </w:rPr>
              <w:t xml:space="preserve"> Оприлюднення на порталі електронних сервісів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w:t>
            </w:r>
            <w:r w:rsidRPr="00B0005D">
              <w:rPr>
                <w:rStyle w:val="apple-converted-space"/>
                <w:rFonts w:ascii="Times New Roman" w:hAnsi="Times New Roman"/>
                <w:color w:val="000000"/>
                <w:sz w:val="24"/>
                <w:szCs w:val="24"/>
                <w:shd w:val="clear" w:color="auto" w:fill="FFFFFF"/>
              </w:rPr>
              <w:t> </w:t>
            </w:r>
          </w:p>
        </w:tc>
        <w:tc>
          <w:tcPr>
            <w:tcW w:w="2127"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У день відмови у державній реєстрації</w:t>
            </w:r>
          </w:p>
        </w:tc>
      </w:tr>
      <w:tr w:rsidR="00093A20" w:rsidRPr="00B0005D" w:rsidTr="00603A20">
        <w:trPr>
          <w:trHeight w:val="165"/>
        </w:trPr>
        <w:tc>
          <w:tcPr>
            <w:tcW w:w="3462"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8. </w:t>
            </w:r>
            <w:r w:rsidRPr="00B0005D">
              <w:rPr>
                <w:rFonts w:ascii="Times New Roman" w:hAnsi="Times New Roman"/>
                <w:color w:val="000000"/>
                <w:sz w:val="24"/>
                <w:szCs w:val="24"/>
              </w:rPr>
              <w:t>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2127"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або у скорочені строки за бажанням заявника.</w:t>
            </w:r>
          </w:p>
        </w:tc>
      </w:tr>
      <w:tr w:rsidR="00093A20" w:rsidRPr="00B0005D" w:rsidTr="00603A20">
        <w:trPr>
          <w:trHeight w:val="165"/>
        </w:trPr>
        <w:tc>
          <w:tcPr>
            <w:tcW w:w="3462"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9. </w:t>
            </w:r>
            <w:r w:rsidRPr="00B0005D">
              <w:rPr>
                <w:rFonts w:ascii="Times New Roman" w:hAnsi="Times New Roman"/>
                <w:sz w:val="24"/>
                <w:szCs w:val="24"/>
              </w:rPr>
              <w:t>Формування та оприлюднення на порталі електронних сервісів результату надання  адміністративної послуги, виписки та установчих документів юридичної особи</w:t>
            </w:r>
          </w:p>
        </w:tc>
        <w:tc>
          <w:tcPr>
            <w:tcW w:w="2127"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1" w:type="dxa"/>
          </w:tcPr>
          <w:p w:rsidR="00093A20" w:rsidRPr="00B0005D" w:rsidRDefault="00093A20" w:rsidP="00603A20">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r w:rsidR="00093A20" w:rsidRPr="00B0005D" w:rsidTr="00603A20">
        <w:trPr>
          <w:trHeight w:val="165"/>
        </w:trPr>
        <w:tc>
          <w:tcPr>
            <w:tcW w:w="3462"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10. Видача (надсилання поштовим відправленням з описом вкладення) виписки з Єдиного державного реєстру юридичних осіб та фізичних осіб – підприємців.</w:t>
            </w:r>
          </w:p>
        </w:tc>
        <w:tc>
          <w:tcPr>
            <w:tcW w:w="2127"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1" w:type="dxa"/>
          </w:tcPr>
          <w:p w:rsidR="00093A20" w:rsidRPr="00B0005D" w:rsidRDefault="00093A20" w:rsidP="00603A20">
            <w:pPr>
              <w:spacing w:before="100" w:beforeAutospacing="1" w:after="100" w:afterAutospacing="1" w:line="276" w:lineRule="auto"/>
              <w:rPr>
                <w:rFonts w:ascii="Times New Roman" w:hAnsi="Times New Roman"/>
                <w:color w:val="000000"/>
                <w:sz w:val="24"/>
                <w:szCs w:val="24"/>
                <w:shd w:val="clear" w:color="auto" w:fill="FFFFFF"/>
              </w:rPr>
            </w:pPr>
            <w:r w:rsidRPr="00B0005D">
              <w:rPr>
                <w:rFonts w:ascii="Times New Roman" w:hAnsi="Times New Roman"/>
                <w:sz w:val="24"/>
                <w:szCs w:val="24"/>
              </w:rPr>
              <w:t>Після проведення реєстраційної дії.</w:t>
            </w:r>
          </w:p>
        </w:tc>
      </w:tr>
    </w:tbl>
    <w:p w:rsidR="00093A20" w:rsidRPr="00B0005D" w:rsidRDefault="00093A20" w:rsidP="00B0005D">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B0005D">
      <w:pPr>
        <w:rPr>
          <w:rFonts w:ascii="Times New Roman" w:hAnsi="Times New Roman"/>
        </w:rPr>
      </w:pPr>
    </w:p>
    <w:p w:rsidR="00093A20" w:rsidRPr="00B0005D" w:rsidRDefault="00093A20" w:rsidP="00B0005D">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B0005D">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B0005D">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B0005D">
      <w:pPr>
        <w:rPr>
          <w:rFonts w:ascii="Times New Roman" w:hAnsi="Times New Roman"/>
        </w:rPr>
      </w:pPr>
    </w:p>
    <w:p w:rsidR="00093A20" w:rsidRPr="00B0005D" w:rsidRDefault="00093A20" w:rsidP="00B0005D">
      <w:pPr>
        <w:rPr>
          <w:rFonts w:ascii="Times New Roman" w:hAnsi="Times New Roman"/>
        </w:rPr>
      </w:pPr>
    </w:p>
    <w:p w:rsidR="00093A20" w:rsidRPr="00B0005D" w:rsidRDefault="00093A20" w:rsidP="00B0005D">
      <w:pPr>
        <w:rPr>
          <w:rFonts w:ascii="Times New Roman" w:hAnsi="Times New Roman"/>
        </w:rPr>
      </w:pPr>
    </w:p>
    <w:p w:rsidR="00093A20" w:rsidRPr="00B0005D" w:rsidRDefault="00093A20" w:rsidP="00B0005D">
      <w:pPr>
        <w:rPr>
          <w:rFonts w:ascii="Times New Roman" w:hAnsi="Times New Roman"/>
        </w:rPr>
      </w:pPr>
    </w:p>
    <w:p w:rsidR="00093A20" w:rsidRPr="00B0005D" w:rsidRDefault="00093A20" w:rsidP="00B0005D">
      <w:pPr>
        <w:rPr>
          <w:rFonts w:ascii="Times New Roman" w:hAnsi="Times New Roman"/>
        </w:rPr>
      </w:pPr>
    </w:p>
    <w:p w:rsidR="00093A20" w:rsidRPr="00B0005D" w:rsidRDefault="00093A20">
      <w:pPr>
        <w:rPr>
          <w:rFonts w:ascii="Times New Roman" w:hAnsi="Times New Roman"/>
          <w:sz w:val="28"/>
          <w:szCs w:val="28"/>
        </w:rPr>
        <w:sectPr w:rsidR="00093A20" w:rsidRPr="00B0005D" w:rsidSect="0021176C">
          <w:pgSz w:w="11906" w:h="16838"/>
          <w:pgMar w:top="1134" w:right="567" w:bottom="1134" w:left="1701" w:header="708" w:footer="708" w:gutter="0"/>
          <w:pgNumType w:start="1"/>
          <w:cols w:space="708"/>
          <w:titlePg/>
          <w:docGrid w:linePitch="381"/>
        </w:sectPr>
      </w:pPr>
    </w:p>
    <w:p w:rsidR="00093A20" w:rsidRPr="00B0005D" w:rsidRDefault="00093A20" w:rsidP="0021176C">
      <w:pPr>
        <w:spacing w:line="360" w:lineRule="auto"/>
        <w:ind w:left="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21176C">
      <w:pPr>
        <w:ind w:left="5897"/>
        <w:rPr>
          <w:rFonts w:ascii="Times New Roman" w:hAnsi="Times New Roman"/>
          <w:lang w:eastAsia="uk-UA"/>
        </w:rPr>
      </w:pPr>
      <w:r w:rsidRPr="00B0005D">
        <w:rPr>
          <w:rFonts w:ascii="Times New Roman" w:hAnsi="Times New Roman"/>
          <w:lang w:eastAsia="uk-UA"/>
        </w:rPr>
        <w:t>Розпорядження голови Роменської районної державної адміністрації Сумської області</w:t>
      </w:r>
    </w:p>
    <w:p w:rsidR="00093A20" w:rsidRPr="00B0005D" w:rsidRDefault="00093A20" w:rsidP="000A04CD">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B0005D">
      <w:pPr>
        <w:jc w:val="center"/>
        <w:rPr>
          <w:rFonts w:ascii="Times New Roman" w:hAnsi="Times New Roman"/>
          <w:b/>
          <w:sz w:val="24"/>
          <w:szCs w:val="24"/>
          <w:lang w:eastAsia="uk-UA"/>
        </w:rPr>
      </w:pPr>
    </w:p>
    <w:p w:rsidR="00093A20" w:rsidRPr="00B0005D" w:rsidRDefault="00093A20" w:rsidP="00B0005D">
      <w:pPr>
        <w:jc w:val="center"/>
        <w:rPr>
          <w:rFonts w:ascii="Times New Roman" w:hAnsi="Times New Roman"/>
          <w:b/>
          <w:color w:val="000000"/>
          <w:lang w:eastAsia="uk-UA"/>
        </w:rPr>
      </w:pPr>
      <w:r w:rsidRPr="00B0005D">
        <w:rPr>
          <w:rFonts w:ascii="Times New Roman" w:hAnsi="Times New Roman"/>
          <w:b/>
          <w:color w:val="000000"/>
          <w:lang w:eastAsia="uk-UA"/>
        </w:rPr>
        <w:t xml:space="preserve">ІНФОРМАЦІЙНА КАРТКА </w:t>
      </w:r>
    </w:p>
    <w:p w:rsidR="00093A20" w:rsidRPr="00B0005D" w:rsidRDefault="00093A20" w:rsidP="00B0005D">
      <w:pPr>
        <w:tabs>
          <w:tab w:val="left" w:pos="3969"/>
        </w:tabs>
        <w:jc w:val="center"/>
        <w:rPr>
          <w:rFonts w:ascii="Times New Roman" w:hAnsi="Times New Roman"/>
          <w:sz w:val="24"/>
          <w:szCs w:val="24"/>
          <w:lang w:eastAsia="uk-UA"/>
        </w:rPr>
      </w:pPr>
      <w:r w:rsidRPr="00B0005D">
        <w:rPr>
          <w:rFonts w:ascii="Times New Roman" w:hAnsi="Times New Roman"/>
          <w:b/>
          <w:color w:val="000000"/>
          <w:lang w:eastAsia="uk-UA"/>
        </w:rPr>
        <w:t>адміністративної послуги з в</w:t>
      </w:r>
      <w:r w:rsidRPr="00B0005D">
        <w:rPr>
          <w:rFonts w:ascii="Times New Roman" w:hAnsi="Times New Roman"/>
          <w:b/>
          <w:lang w:eastAsia="uk-UA"/>
        </w:rPr>
        <w:t xml:space="preserve">идачі витягу з Єдиного державного реєстру юридичних осіб, фізичних осіб – підприємців та громадських формувань </w:t>
      </w:r>
      <w:r w:rsidRPr="00B0005D">
        <w:rPr>
          <w:rFonts w:ascii="Times New Roman" w:hAnsi="Times New Roman"/>
          <w:b/>
          <w:lang w:eastAsia="uk-UA"/>
        </w:rPr>
        <w:br/>
      </w:r>
    </w:p>
    <w:p w:rsidR="00093A20" w:rsidRPr="00B0005D" w:rsidRDefault="00093A20" w:rsidP="00B0005D">
      <w:pPr>
        <w:tabs>
          <w:tab w:val="left" w:pos="3969"/>
        </w:tabs>
        <w:jc w:val="center"/>
        <w:rPr>
          <w:rFonts w:ascii="Times New Roman" w:hAnsi="Times New Roman"/>
          <w:sz w:val="24"/>
          <w:szCs w:val="24"/>
          <w:lang w:eastAsia="uk-UA"/>
        </w:rPr>
      </w:pPr>
      <w:r w:rsidRPr="00B0005D">
        <w:rPr>
          <w:rFonts w:ascii="Times New Roman" w:hAnsi="Times New Roman"/>
          <w:b/>
          <w:u w:val="single"/>
          <w:lang w:eastAsia="uk-UA"/>
        </w:rPr>
        <w:t>Відділ державної реєстрації Роменської районної державної адміністрації</w:t>
      </w:r>
    </w:p>
    <w:p w:rsidR="00093A20" w:rsidRPr="00B0005D" w:rsidRDefault="00093A20" w:rsidP="00B0005D">
      <w:pPr>
        <w:jc w:val="center"/>
        <w:rPr>
          <w:rFonts w:ascii="Times New Roman" w:hAnsi="Times New Roman"/>
          <w:sz w:val="20"/>
          <w:lang w:eastAsia="uk-UA"/>
        </w:rPr>
      </w:pPr>
      <w:r w:rsidRPr="00B0005D">
        <w:rPr>
          <w:rFonts w:ascii="Times New Roman" w:hAnsi="Times New Roman"/>
          <w:sz w:val="20"/>
          <w:lang w:eastAsia="uk-UA"/>
        </w:rPr>
        <w:t>(найменування суб’єкта надання адміністративної послуги та/або центру надання адміністративних послуг)</w:t>
      </w:r>
    </w:p>
    <w:p w:rsidR="00093A20" w:rsidRPr="00B0005D" w:rsidRDefault="00093A20" w:rsidP="00B0005D">
      <w:pPr>
        <w:jc w:val="center"/>
        <w:rPr>
          <w:rFonts w:ascii="Times New Roman" w:hAnsi="Times New Roman"/>
          <w:sz w:val="24"/>
          <w:szCs w:val="24"/>
          <w:lang w:eastAsia="uk-UA"/>
        </w:rPr>
      </w:pPr>
      <w:r w:rsidRPr="00B0005D">
        <w:rPr>
          <w:rFonts w:ascii="Times New Roman" w:hAnsi="Times New Roman"/>
          <w:lang w:eastAsia="uk-UA"/>
        </w:rPr>
        <w:t xml:space="preserve"> </w:t>
      </w:r>
    </w:p>
    <w:tbl>
      <w:tblPr>
        <w:tblW w:w="5302" w:type="pct"/>
        <w:tblInd w:w="-507"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tblPr>
      <w:tblGrid>
        <w:gridCol w:w="488"/>
        <w:gridCol w:w="2914"/>
        <w:gridCol w:w="6945"/>
      </w:tblGrid>
      <w:tr w:rsidR="00093A20" w:rsidRPr="00B0005D" w:rsidTr="00603A20">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b/>
                <w:sz w:val="24"/>
                <w:szCs w:val="24"/>
                <w:lang w:eastAsia="uk-UA"/>
              </w:rPr>
            </w:pPr>
            <w:r w:rsidRPr="00B0005D">
              <w:rPr>
                <w:rFonts w:ascii="Times New Roman" w:hAnsi="Times New Roman"/>
                <w:b/>
                <w:sz w:val="24"/>
                <w:szCs w:val="24"/>
                <w:lang w:eastAsia="uk-UA"/>
              </w:rPr>
              <w:t xml:space="preserve">Інформація про суб’єкта надання адміністративної послуги </w:t>
            </w:r>
          </w:p>
          <w:p w:rsidR="00093A20" w:rsidRPr="00B0005D" w:rsidRDefault="00093A20" w:rsidP="00603A20">
            <w:pPr>
              <w:jc w:val="center"/>
              <w:rPr>
                <w:rFonts w:ascii="Times New Roman" w:hAnsi="Times New Roman"/>
                <w:b/>
                <w:sz w:val="24"/>
                <w:szCs w:val="24"/>
                <w:lang w:eastAsia="uk-UA"/>
              </w:rPr>
            </w:pPr>
            <w:r w:rsidRPr="00B0005D">
              <w:rPr>
                <w:rFonts w:ascii="Times New Roman" w:hAnsi="Times New Roman"/>
                <w:b/>
                <w:sz w:val="24"/>
                <w:szCs w:val="24"/>
                <w:lang w:eastAsia="uk-UA"/>
              </w:rPr>
              <w:t>та/або центру надання адміністративних послуг</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1</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 xml:space="preserve">Місцезнаходження </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r w:rsidRPr="00B0005D">
              <w:rPr>
                <w:rFonts w:ascii="Times New Roman" w:hAnsi="Times New Roman"/>
                <w:sz w:val="24"/>
                <w:szCs w:val="24"/>
                <w:lang w:eastAsia="uk-UA"/>
              </w:rPr>
              <w:t xml:space="preserve"> бульвар Свободи, 1 м. Ромни Сумська обл.., 42000;</w:t>
            </w:r>
          </w:p>
          <w:p w:rsidR="00093A20" w:rsidRPr="00B0005D" w:rsidRDefault="00093A20" w:rsidP="00603A20">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r w:rsidRPr="00B0005D">
              <w:rPr>
                <w:rFonts w:ascii="Times New Roman" w:hAnsi="Times New Roman"/>
                <w:sz w:val="24"/>
                <w:szCs w:val="24"/>
                <w:lang w:eastAsia="uk-UA"/>
              </w:rPr>
              <w:t>бульвар Свободи, 1 м. Ромни Сумська обл.., 42000;</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2</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 xml:space="preserve">Інформація щодо режиму роботи </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 – з 8-00 до 17-15          четвер      – з 8-00 до 17-15</w:t>
            </w:r>
          </w:p>
          <w:p w:rsidR="00093A20" w:rsidRPr="00B0005D" w:rsidRDefault="00093A20" w:rsidP="00603A20">
            <w:pPr>
              <w:tabs>
                <w:tab w:val="left" w:pos="1453"/>
              </w:tabs>
              <w:ind w:firstLine="151"/>
              <w:rPr>
                <w:rFonts w:ascii="Times New Roman" w:hAnsi="Times New Roman"/>
                <w:sz w:val="24"/>
                <w:szCs w:val="24"/>
                <w:lang w:eastAsia="uk-UA"/>
              </w:rPr>
            </w:pPr>
            <w:r w:rsidRPr="00B0005D">
              <w:rPr>
                <w:rFonts w:ascii="Times New Roman" w:hAnsi="Times New Roman"/>
                <w:sz w:val="24"/>
                <w:szCs w:val="24"/>
                <w:lang w:eastAsia="uk-UA"/>
              </w:rPr>
              <w:t>вівторок   – з 8-00 до 20-00           п’ятниця – з 8-00 до 16-00</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середа      – з 8-00 до 17-15            вихідні дні – субота, неділя</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без перерви на обід</w:t>
            </w:r>
          </w:p>
          <w:p w:rsidR="00093A20" w:rsidRPr="00B0005D" w:rsidRDefault="00093A20" w:rsidP="00603A20">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понеділок-четвер – з 8-00 до 17-15, п’ятниця з 8-00 до 16-00</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вихідні дні – субота, неділя</w:t>
            </w:r>
          </w:p>
          <w:p w:rsidR="00093A20" w:rsidRPr="00B0005D" w:rsidRDefault="00093A20" w:rsidP="00603A20">
            <w:pPr>
              <w:ind w:firstLine="151"/>
              <w:rPr>
                <w:rFonts w:ascii="Times New Roman" w:hAnsi="Times New Roman"/>
                <w:i/>
                <w:sz w:val="24"/>
                <w:szCs w:val="24"/>
                <w:lang w:eastAsia="uk-UA"/>
              </w:rPr>
            </w:pPr>
            <w:r w:rsidRPr="00B0005D">
              <w:rPr>
                <w:rFonts w:ascii="Times New Roman" w:hAnsi="Times New Roman"/>
                <w:sz w:val="24"/>
                <w:szCs w:val="24"/>
                <w:lang w:eastAsia="uk-UA"/>
              </w:rPr>
              <w:t>обідня перерва з 12-00 до 13-00</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3</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 xml:space="preserve">Телефон/факс (довідки), адреса електронної пошти та веб-сайт </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151"/>
              <w:rPr>
                <w:rFonts w:ascii="Times New Roman" w:hAnsi="Times New Roman"/>
                <w:b/>
                <w:sz w:val="24"/>
                <w:szCs w:val="24"/>
                <w:lang w:eastAsia="uk-UA"/>
              </w:rPr>
            </w:pPr>
            <w:r w:rsidRPr="00B0005D">
              <w:rPr>
                <w:rFonts w:ascii="Times New Roman" w:hAnsi="Times New Roman"/>
                <w:b/>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тел. (05448)5-31-27</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 xml:space="preserve">електронна адреса: </w:t>
            </w:r>
            <w:hyperlink r:id="rId63"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cnap</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p w:rsidR="00093A20" w:rsidRPr="00B0005D" w:rsidRDefault="00093A20" w:rsidP="00603A20">
            <w:pPr>
              <w:ind w:firstLine="151"/>
              <w:rPr>
                <w:rFonts w:ascii="Times New Roman" w:hAnsi="Times New Roman"/>
                <w:b/>
                <w:sz w:val="24"/>
                <w:szCs w:val="24"/>
                <w:lang w:eastAsia="uk-UA"/>
              </w:rPr>
            </w:pPr>
            <w:r w:rsidRPr="00B0005D">
              <w:rPr>
                <w:rFonts w:ascii="Times New Roman" w:hAnsi="Times New Roman"/>
                <w:b/>
                <w:sz w:val="24"/>
                <w:szCs w:val="24"/>
                <w:lang w:eastAsia="uk-UA"/>
              </w:rPr>
              <w:t xml:space="preserve">Відділ державної реєстрації Роменської районної державної адміністрації:  </w:t>
            </w:r>
          </w:p>
          <w:p w:rsidR="00093A20" w:rsidRPr="00B0005D" w:rsidRDefault="00093A20" w:rsidP="00603A20">
            <w:pPr>
              <w:ind w:firstLine="151"/>
              <w:rPr>
                <w:rFonts w:ascii="Times New Roman" w:hAnsi="Times New Roman"/>
                <w:sz w:val="24"/>
                <w:szCs w:val="24"/>
                <w:lang w:eastAsia="uk-UA"/>
              </w:rPr>
            </w:pPr>
            <w:r w:rsidRPr="00B0005D">
              <w:rPr>
                <w:rFonts w:ascii="Times New Roman" w:hAnsi="Times New Roman"/>
                <w:sz w:val="24"/>
                <w:szCs w:val="24"/>
                <w:lang w:eastAsia="uk-UA"/>
              </w:rPr>
              <w:t>тел. (054277)6505, (054277)6504</w:t>
            </w:r>
          </w:p>
          <w:p w:rsidR="00093A20" w:rsidRPr="00B0005D" w:rsidRDefault="00093A20" w:rsidP="00603A20">
            <w:pPr>
              <w:ind w:firstLine="151"/>
              <w:rPr>
                <w:rFonts w:ascii="Times New Roman" w:hAnsi="Times New Roman"/>
                <w:i/>
                <w:sz w:val="24"/>
                <w:szCs w:val="24"/>
                <w:lang w:val="ru-RU" w:eastAsia="uk-UA"/>
              </w:rPr>
            </w:pPr>
            <w:r w:rsidRPr="00B0005D">
              <w:rPr>
                <w:rFonts w:ascii="Times New Roman" w:hAnsi="Times New Roman"/>
                <w:sz w:val="24"/>
                <w:szCs w:val="24"/>
                <w:lang w:eastAsia="uk-UA"/>
              </w:rPr>
              <w:t>електронна адреса</w:t>
            </w:r>
            <w:r w:rsidRPr="00B0005D">
              <w:rPr>
                <w:rFonts w:ascii="Times New Roman" w:hAnsi="Times New Roman"/>
                <w:sz w:val="24"/>
                <w:szCs w:val="24"/>
                <w:lang w:val="ru-RU" w:eastAsia="uk-UA"/>
              </w:rPr>
              <w:t xml:space="preserve"> </w:t>
            </w:r>
            <w:hyperlink r:id="rId64" w:history="1">
              <w:r w:rsidRPr="00A71B1F">
                <w:rPr>
                  <w:rStyle w:val="Hyperlink"/>
                  <w:rFonts w:ascii="Times New Roman" w:hAnsi="Times New Roman"/>
                  <w:sz w:val="24"/>
                  <w:szCs w:val="24"/>
                  <w:lang w:val="en-US" w:eastAsia="uk-UA"/>
                </w:rPr>
                <w:t>rmn</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reestrator</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sm</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gov</w:t>
              </w:r>
              <w:r w:rsidRPr="00A71B1F">
                <w:rPr>
                  <w:rStyle w:val="Hyperlink"/>
                  <w:rFonts w:ascii="Times New Roman" w:hAnsi="Times New Roman"/>
                  <w:sz w:val="24"/>
                  <w:szCs w:val="24"/>
                  <w:lang w:val="ru-RU" w:eastAsia="uk-UA"/>
                </w:rPr>
                <w:t>.</w:t>
              </w:r>
              <w:r w:rsidRPr="00A71B1F">
                <w:rPr>
                  <w:rStyle w:val="Hyperlink"/>
                  <w:rFonts w:ascii="Times New Roman" w:hAnsi="Times New Roman"/>
                  <w:sz w:val="24"/>
                  <w:szCs w:val="24"/>
                  <w:lang w:val="en-US" w:eastAsia="uk-UA"/>
                </w:rPr>
                <w:t>ua</w:t>
              </w:r>
            </w:hyperlink>
          </w:p>
        </w:tc>
      </w:tr>
      <w:tr w:rsidR="00093A20" w:rsidRPr="00B0005D" w:rsidTr="00603A20">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b/>
                <w:sz w:val="24"/>
                <w:szCs w:val="24"/>
                <w:lang w:eastAsia="uk-UA"/>
              </w:rPr>
            </w:pPr>
            <w:r w:rsidRPr="00B0005D">
              <w:rPr>
                <w:rFonts w:ascii="Times New Roman" w:hAnsi="Times New Roman"/>
                <w:b/>
                <w:sz w:val="24"/>
                <w:szCs w:val="24"/>
                <w:lang w:eastAsia="uk-UA"/>
              </w:rPr>
              <w:t>Нормативні акти, якими регламентується надання адміністративної послуги</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4</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Закони України</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pStyle w:val="ListParagraph"/>
              <w:tabs>
                <w:tab w:val="left" w:pos="217"/>
              </w:tabs>
              <w:ind w:left="0" w:firstLine="217"/>
              <w:rPr>
                <w:sz w:val="24"/>
                <w:szCs w:val="24"/>
                <w:lang w:eastAsia="uk-UA"/>
              </w:rPr>
            </w:pPr>
            <w:r w:rsidRPr="00B0005D">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5</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Акти Кабінету Міністрів України</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sz w:val="24"/>
                <w:szCs w:val="24"/>
                <w:lang w:eastAsia="uk-UA"/>
              </w:rPr>
              <w:t>–</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6</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Акти центральних органів виконавчої влади</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pStyle w:val="NormalWeb"/>
              <w:spacing w:after="0"/>
              <w:ind w:firstLine="215"/>
              <w:jc w:val="both"/>
            </w:pPr>
            <w:r w:rsidRPr="00B0005D">
              <w:rPr>
                <w:color w:val="1D1D1D"/>
              </w:rPr>
              <w:t>Наказ Міністерства юстиції України від 10.06.2016 № 1657/5</w:t>
            </w:r>
            <w:r w:rsidRPr="00B0005D">
              <w:t xml:space="preserve"> «</w:t>
            </w:r>
            <w:r w:rsidRPr="00B0005D">
              <w:rPr>
                <w:color w:val="1D1D1D"/>
              </w:rPr>
              <w:t xml:space="preserve">Про затвердження Порядку надання відомостей з Єдиного державного реєстру юридичних осіб, фізичних осіб – підприємців та громадських формувань», </w:t>
            </w:r>
            <w:r w:rsidRPr="00B0005D">
              <w:t xml:space="preserve">зареєстрований у Міністерстві юстиції України </w:t>
            </w:r>
            <w:r w:rsidRPr="00B0005D">
              <w:rPr>
                <w:color w:val="1D1D1D"/>
              </w:rPr>
              <w:t>10.06.2016 за № 839/28969</w:t>
            </w:r>
          </w:p>
        </w:tc>
      </w:tr>
      <w:tr w:rsidR="00093A20" w:rsidRPr="00B0005D" w:rsidTr="00603A20">
        <w:tc>
          <w:tcPr>
            <w:tcW w:w="5000" w:type="pct"/>
            <w:gridSpan w:val="3"/>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b/>
                <w:sz w:val="24"/>
                <w:szCs w:val="24"/>
                <w:lang w:eastAsia="uk-UA"/>
              </w:rPr>
            </w:pPr>
            <w:r w:rsidRPr="00B0005D">
              <w:rPr>
                <w:rFonts w:ascii="Times New Roman" w:hAnsi="Times New Roman"/>
                <w:b/>
                <w:sz w:val="24"/>
                <w:szCs w:val="24"/>
                <w:lang w:eastAsia="uk-UA"/>
              </w:rPr>
              <w:t>Умови отримання адміністративної послуги</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7</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Підстава для отримання адміністративної послуги</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sz w:val="24"/>
                <w:szCs w:val="24"/>
                <w:lang w:eastAsia="uk-UA"/>
              </w:rPr>
              <w:t>Запит фізичної особи або юридичної особи, які бажають отримати витяг з Єдиного державного реєстру юридичних осіб, фізичних осіб – підприємців та громадських формувань, або уповноваженої особи (далі – заявник)</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8</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Вичерпний перелік документів, необхідних для отримання адміністративної послуги</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B0005D">
            <w:pPr>
              <w:pStyle w:val="ListParagraph"/>
              <w:numPr>
                <w:ilvl w:val="0"/>
                <w:numId w:val="90"/>
              </w:numPr>
              <w:tabs>
                <w:tab w:val="left" w:pos="0"/>
              </w:tabs>
              <w:ind w:left="0" w:firstLine="357"/>
              <w:rPr>
                <w:sz w:val="24"/>
                <w:szCs w:val="24"/>
                <w:lang w:eastAsia="uk-UA"/>
              </w:rPr>
            </w:pPr>
            <w:r w:rsidRPr="00B0005D">
              <w:rPr>
                <w:sz w:val="24"/>
                <w:szCs w:val="24"/>
                <w:lang w:eastAsia="uk-UA"/>
              </w:rPr>
              <w:t>Запит про надання витягу з Єдиного державного реєстру юридичних осіб, фізичних осіб – підприємців та громадських формувань (додаток 2 до Порядку надання відомостей з Єдиного державного реєстру юридичних осіб, фізичних осіб – підприємців та громадських формувань, затвердженого наказом Міністерства юстиції України від 10.06.2016 № 1657/5, зареєстрованого у Міністерстві юстиції України 10.06.2016 за № 839/28969);</w:t>
            </w:r>
          </w:p>
          <w:p w:rsidR="00093A20" w:rsidRPr="00B0005D" w:rsidRDefault="00093A20" w:rsidP="00B0005D">
            <w:pPr>
              <w:pStyle w:val="ListParagraph"/>
              <w:numPr>
                <w:ilvl w:val="0"/>
                <w:numId w:val="90"/>
              </w:numPr>
              <w:tabs>
                <w:tab w:val="left" w:pos="217"/>
              </w:tabs>
              <w:ind w:left="0" w:firstLine="357"/>
              <w:rPr>
                <w:sz w:val="24"/>
                <w:szCs w:val="24"/>
                <w:lang w:eastAsia="uk-UA"/>
              </w:rPr>
            </w:pPr>
            <w:r w:rsidRPr="00B0005D">
              <w:rPr>
                <w:sz w:val="24"/>
                <w:szCs w:val="24"/>
                <w:lang w:eastAsia="uk-UA"/>
              </w:rPr>
              <w:t>документ, що підтверджує внесення плати за отримання відповідних відомостей.</w:t>
            </w:r>
          </w:p>
          <w:p w:rsidR="00093A20" w:rsidRPr="00B0005D" w:rsidRDefault="00093A20" w:rsidP="00603A20">
            <w:pPr>
              <w:pStyle w:val="ListParagraph"/>
              <w:tabs>
                <w:tab w:val="left" w:pos="217"/>
              </w:tabs>
              <w:ind w:left="0" w:firstLine="215"/>
              <w:rPr>
                <w:sz w:val="24"/>
                <w:szCs w:val="24"/>
                <w:lang w:eastAsia="uk-UA"/>
              </w:rPr>
            </w:pPr>
            <w:r w:rsidRPr="00B0005D">
              <w:rPr>
                <w:sz w:val="24"/>
                <w:szCs w:val="24"/>
                <w:lang w:eastAsia="uk-UA"/>
              </w:rPr>
              <w:t>Під час прийняття запиту заявник пред’являє документ, що посвідчує таку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93A20" w:rsidRPr="00B0005D" w:rsidRDefault="00093A20" w:rsidP="00603A20">
            <w:pPr>
              <w:pStyle w:val="ListParagraph"/>
              <w:tabs>
                <w:tab w:val="left" w:pos="217"/>
              </w:tabs>
              <w:ind w:left="0" w:firstLine="215"/>
              <w:rPr>
                <w:sz w:val="24"/>
                <w:szCs w:val="24"/>
                <w:lang w:eastAsia="uk-UA"/>
              </w:rPr>
            </w:pPr>
            <w:r w:rsidRPr="00B0005D">
              <w:rPr>
                <w:sz w:val="24"/>
                <w:szCs w:val="24"/>
                <w:lang w:eastAsia="uk-UA"/>
              </w:rPr>
              <w:t>У разі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p>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sz w:val="24"/>
                <w:szCs w:val="24"/>
                <w:lang w:eastAsia="uk-UA"/>
              </w:rPr>
              <w:t>У разі подання запиту уповноваженою на те особою пред’являється документ, що підтверджує її повноваження діяти від імені іншої особи</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9</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Порядок та спосіб подання документів, необхідних для отримання адміністративної послуги</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217"/>
              <w:rPr>
                <w:rFonts w:ascii="Times New Roman" w:hAnsi="Times New Roman"/>
                <w:sz w:val="24"/>
                <w:szCs w:val="24"/>
              </w:rPr>
            </w:pPr>
            <w:r w:rsidRPr="00B0005D">
              <w:rPr>
                <w:rFonts w:ascii="Times New Roman" w:hAnsi="Times New Roman"/>
                <w:sz w:val="24"/>
                <w:szCs w:val="24"/>
              </w:rPr>
              <w:t>1. У паперовій формі запит подається заявником особисто.</w:t>
            </w:r>
          </w:p>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color w:val="000000"/>
                <w:sz w:val="24"/>
                <w:szCs w:val="24"/>
              </w:rPr>
              <w:t xml:space="preserve">2. В </w:t>
            </w:r>
            <w:r w:rsidRPr="00B0005D">
              <w:rPr>
                <w:rFonts w:ascii="Times New Roman" w:hAnsi="Times New Roman"/>
                <w:color w:val="000000"/>
                <w:sz w:val="24"/>
                <w:szCs w:val="24"/>
                <w:lang w:eastAsia="uk-UA"/>
              </w:rPr>
              <w:t xml:space="preserve">електронній формі запит подається </w:t>
            </w:r>
            <w:r w:rsidRPr="00B0005D">
              <w:rPr>
                <w:rFonts w:ascii="Times New Roman" w:hAnsi="Times New Roman"/>
                <w:color w:val="000000"/>
                <w:sz w:val="24"/>
                <w:szCs w:val="24"/>
              </w:rPr>
              <w:t>через портал електронних сервісів</w:t>
            </w:r>
            <w:r w:rsidRPr="00B0005D">
              <w:rPr>
                <w:rFonts w:ascii="Times New Roman" w:hAnsi="Times New Roman"/>
                <w:sz w:val="24"/>
                <w:szCs w:val="24"/>
              </w:rPr>
              <w:t xml:space="preserve"> виключно за умови реєстрації користувача на відповідному порталі</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10</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Платність (безоплатність) надання адміністративної послуги</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217"/>
              <w:rPr>
                <w:rFonts w:ascii="Times New Roman" w:hAnsi="Times New Roman"/>
                <w:color w:val="000000"/>
                <w:sz w:val="24"/>
                <w:szCs w:val="24"/>
              </w:rPr>
            </w:pPr>
            <w:r w:rsidRPr="00B0005D">
              <w:rPr>
                <w:rFonts w:ascii="Times New Roman" w:hAnsi="Times New Roman"/>
                <w:sz w:val="24"/>
                <w:szCs w:val="24"/>
                <w:lang w:eastAsia="uk-UA"/>
              </w:rPr>
              <w:t xml:space="preserve">За одержання витягу з Єдиного державного реєстру юридичних осіб, фізичних осіб – підприємців та громадських формувань в паперовій формі справляється плата в розмірі </w:t>
            </w:r>
            <w:r w:rsidRPr="00B0005D">
              <w:rPr>
                <w:rFonts w:ascii="Times New Roman" w:hAnsi="Times New Roman"/>
                <w:color w:val="000000"/>
                <w:sz w:val="24"/>
                <w:szCs w:val="24"/>
              </w:rPr>
              <w:t xml:space="preserve">0,05 </w:t>
            </w:r>
            <w:r w:rsidRPr="00B0005D">
              <w:rPr>
                <w:rFonts w:ascii="Times New Roman" w:hAnsi="Times New Roman"/>
                <w:sz w:val="24"/>
                <w:szCs w:val="24"/>
                <w:lang w:eastAsia="uk-UA"/>
              </w:rPr>
              <w:t>прожиткового мінімуму для працездатних осіб</w:t>
            </w:r>
            <w:r w:rsidRPr="00B0005D">
              <w:rPr>
                <w:rFonts w:ascii="Times New Roman" w:hAnsi="Times New Roman"/>
                <w:color w:val="000000"/>
                <w:sz w:val="24"/>
                <w:szCs w:val="24"/>
              </w:rPr>
              <w:t xml:space="preserve">. </w:t>
            </w:r>
          </w:p>
          <w:p w:rsidR="00093A20" w:rsidRPr="00B0005D" w:rsidRDefault="00093A20" w:rsidP="00603A20">
            <w:pPr>
              <w:ind w:firstLine="217"/>
              <w:rPr>
                <w:rFonts w:ascii="Times New Roman" w:hAnsi="Times New Roman"/>
                <w:color w:val="000000"/>
                <w:sz w:val="24"/>
                <w:szCs w:val="24"/>
              </w:rPr>
            </w:pPr>
            <w:r w:rsidRPr="00B0005D">
              <w:rPr>
                <w:rFonts w:ascii="Times New Roman" w:hAnsi="Times New Roman"/>
                <w:sz w:val="24"/>
                <w:szCs w:val="24"/>
                <w:lang w:eastAsia="uk-UA"/>
              </w:rPr>
              <w:t xml:space="preserve">За одержання витягу з Єдиного державного реєстру юридичних осіб, фізичних осіб – підприємців та громадських формувань в електронній формі справляється плата в розмірі 75 відсотків плати, </w:t>
            </w:r>
            <w:r w:rsidRPr="00B0005D">
              <w:rPr>
                <w:rFonts w:ascii="Times New Roman" w:hAnsi="Times New Roman"/>
                <w:color w:val="000000"/>
                <w:sz w:val="24"/>
                <w:szCs w:val="24"/>
              </w:rPr>
              <w:t>встановленої за надання витягу в паперовій формі.</w:t>
            </w:r>
          </w:p>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sz w:val="24"/>
                <w:szCs w:val="24"/>
                <w:lang w:eastAsia="uk-UA"/>
              </w:rPr>
              <w:t xml:space="preserve">Плата справляється </w:t>
            </w:r>
            <w:r w:rsidRPr="00B0005D">
              <w:rPr>
                <w:rFonts w:ascii="Times New Roman" w:hAnsi="Times New Roman"/>
                <w:color w:val="000000"/>
                <w:sz w:val="24"/>
                <w:szCs w:val="24"/>
              </w:rPr>
              <w:t>у відповідному розмірі від прожиткового мінімуму для працездатних осіб, встановленому</w:t>
            </w:r>
            <w:r w:rsidRPr="00B0005D">
              <w:rPr>
                <w:rFonts w:ascii="Times New Roman" w:hAnsi="Times New Roman"/>
                <w:sz w:val="24"/>
                <w:szCs w:val="24"/>
                <w:lang w:eastAsia="uk-UA"/>
              </w:rPr>
              <w:t xml:space="preserve"> законом на 01 січня календарного року, в якому подається запит про надання витягу з Єдиного державного реєстру юридичних осіб, фізичних осіб – підприємців та громадських формувань, та округлюється до найближчих 10 гривень</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11</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Строк надання адміністративної послуги</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color w:val="000000"/>
                <w:sz w:val="24"/>
                <w:szCs w:val="24"/>
                <w:lang w:eastAsia="uk-UA"/>
              </w:rPr>
              <w:t>Протягом 24 годин після надходження запиту, крім вихідних та святкових днів</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12</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Перелік підстав для відмови у наданні адміністративної послуги</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pStyle w:val="ListParagraph"/>
              <w:tabs>
                <w:tab w:val="left" w:pos="217"/>
              </w:tabs>
              <w:spacing w:before="100" w:beforeAutospacing="1" w:after="100" w:afterAutospacing="1"/>
              <w:ind w:left="0" w:firstLine="217"/>
              <w:rPr>
                <w:sz w:val="24"/>
                <w:szCs w:val="24"/>
                <w:lang w:eastAsia="uk-UA"/>
              </w:rPr>
            </w:pPr>
            <w:r w:rsidRPr="00B0005D">
              <w:rPr>
                <w:sz w:val="24"/>
                <w:szCs w:val="24"/>
                <w:lang w:eastAsia="uk-UA"/>
              </w:rPr>
              <w:t>Не подано документ, що підтверджує внесення плати за отримання відповідних відомостей, або плата внесена не в повному обсязі</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13</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Результат надання адміністративної послуги</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pStyle w:val="ListParagraph"/>
              <w:tabs>
                <w:tab w:val="left" w:pos="217"/>
              </w:tabs>
              <w:ind w:left="0" w:firstLine="217"/>
              <w:rPr>
                <w:sz w:val="24"/>
                <w:szCs w:val="24"/>
                <w:lang w:eastAsia="uk-UA"/>
              </w:rPr>
            </w:pPr>
            <w:r w:rsidRPr="00B0005D">
              <w:rPr>
                <w:sz w:val="24"/>
                <w:szCs w:val="24"/>
                <w:lang w:eastAsia="uk-UA"/>
              </w:rPr>
              <w:t>Витяг з Єдиного державного реєстру юридичних осіб, фізичних осіб – підприємців та громадських формувань</w:t>
            </w:r>
          </w:p>
        </w:tc>
      </w:tr>
      <w:tr w:rsidR="00093A20" w:rsidRPr="00B0005D" w:rsidTr="00603A20">
        <w:tc>
          <w:tcPr>
            <w:tcW w:w="23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jc w:val="center"/>
              <w:rPr>
                <w:rFonts w:ascii="Times New Roman" w:hAnsi="Times New Roman"/>
                <w:sz w:val="24"/>
                <w:szCs w:val="24"/>
                <w:lang w:eastAsia="uk-UA"/>
              </w:rPr>
            </w:pPr>
            <w:r w:rsidRPr="00B0005D">
              <w:rPr>
                <w:rFonts w:ascii="Times New Roman" w:hAnsi="Times New Roman"/>
                <w:sz w:val="24"/>
                <w:szCs w:val="24"/>
                <w:lang w:eastAsia="uk-UA"/>
              </w:rPr>
              <w:t>14</w:t>
            </w:r>
          </w:p>
        </w:tc>
        <w:tc>
          <w:tcPr>
            <w:tcW w:w="1408"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rPr>
                <w:rFonts w:ascii="Times New Roman" w:hAnsi="Times New Roman"/>
                <w:sz w:val="24"/>
                <w:szCs w:val="24"/>
                <w:lang w:eastAsia="uk-UA"/>
              </w:rPr>
            </w:pPr>
            <w:r w:rsidRPr="00B0005D">
              <w:rPr>
                <w:rFonts w:ascii="Times New Roman" w:hAnsi="Times New Roman"/>
                <w:sz w:val="24"/>
                <w:szCs w:val="24"/>
                <w:lang w:eastAsia="uk-UA"/>
              </w:rPr>
              <w:t>Способи отримання відповіді (результату)</w:t>
            </w:r>
          </w:p>
        </w:tc>
        <w:tc>
          <w:tcPr>
            <w:tcW w:w="3356" w:type="pct"/>
            <w:tcBorders>
              <w:top w:val="outset" w:sz="6" w:space="0" w:color="000000"/>
              <w:left w:val="outset" w:sz="6" w:space="0" w:color="000000"/>
              <w:bottom w:val="outset" w:sz="6" w:space="0" w:color="000000"/>
              <w:right w:val="outset" w:sz="6" w:space="0" w:color="000000"/>
            </w:tcBorders>
          </w:tcPr>
          <w:p w:rsidR="00093A20" w:rsidRPr="00B0005D" w:rsidRDefault="00093A20" w:rsidP="00603A20">
            <w:pPr>
              <w:ind w:firstLine="217"/>
              <w:rPr>
                <w:rFonts w:ascii="Times New Roman" w:hAnsi="Times New Roman"/>
                <w:sz w:val="24"/>
                <w:szCs w:val="24"/>
                <w:lang w:eastAsia="uk-UA"/>
              </w:rPr>
            </w:pPr>
            <w:r w:rsidRPr="00B0005D">
              <w:rPr>
                <w:rFonts w:ascii="Times New Roman" w:hAnsi="Times New Roman"/>
                <w:sz w:val="24"/>
                <w:szCs w:val="24"/>
                <w:lang w:eastAsia="uk-UA"/>
              </w:rPr>
              <w:t>У такий самий спосіб, у який подано запит</w:t>
            </w:r>
          </w:p>
        </w:tc>
      </w:tr>
    </w:tbl>
    <w:p w:rsidR="00093A20" w:rsidRPr="00B0005D" w:rsidRDefault="00093A20" w:rsidP="00B0005D">
      <w:pPr>
        <w:rPr>
          <w:rFonts w:ascii="Times New Roman" w:hAnsi="Times New Roman"/>
        </w:rPr>
      </w:pPr>
    </w:p>
    <w:p w:rsidR="00093A20" w:rsidRPr="00B0005D" w:rsidRDefault="00093A20" w:rsidP="00B0005D">
      <w:pPr>
        <w:rPr>
          <w:rFonts w:ascii="Times New Roman" w:hAnsi="Times New Roman"/>
        </w:rPr>
      </w:pP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21176C">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B0005D">
      <w:pPr>
        <w:rPr>
          <w:rFonts w:ascii="Times New Roman" w:hAnsi="Times New Roman"/>
          <w:b/>
        </w:rPr>
      </w:pPr>
    </w:p>
    <w:p w:rsidR="00093A20" w:rsidRPr="00B0005D" w:rsidRDefault="00093A20">
      <w:pPr>
        <w:rPr>
          <w:rFonts w:ascii="Times New Roman" w:hAnsi="Times New Roman"/>
          <w:sz w:val="28"/>
          <w:szCs w:val="28"/>
        </w:rPr>
        <w:sectPr w:rsidR="00093A20" w:rsidRPr="00B0005D" w:rsidSect="00603A20">
          <w:headerReference w:type="default" r:id="rId65"/>
          <w:pgSz w:w="11906" w:h="16838"/>
          <w:pgMar w:top="1134" w:right="567" w:bottom="1134" w:left="1701" w:header="708" w:footer="708" w:gutter="0"/>
          <w:pgNumType w:start="1"/>
          <w:cols w:space="708"/>
          <w:titlePg/>
          <w:docGrid w:linePitch="381"/>
        </w:sectPr>
      </w:pPr>
    </w:p>
    <w:p w:rsidR="00093A20" w:rsidRPr="00B0005D" w:rsidRDefault="00093A20" w:rsidP="00B0005D">
      <w:pPr>
        <w:spacing w:line="360" w:lineRule="auto"/>
        <w:ind w:firstLine="5897"/>
        <w:rPr>
          <w:rFonts w:ascii="Times New Roman" w:hAnsi="Times New Roman"/>
          <w:lang w:eastAsia="uk-UA"/>
        </w:rPr>
      </w:pPr>
      <w:r w:rsidRPr="00B0005D">
        <w:rPr>
          <w:rFonts w:ascii="Times New Roman" w:hAnsi="Times New Roman"/>
          <w:lang w:eastAsia="uk-UA"/>
        </w:rPr>
        <w:t>ЗАТВЕРДЖЕНО</w:t>
      </w:r>
    </w:p>
    <w:p w:rsidR="00093A20" w:rsidRPr="00B0005D" w:rsidRDefault="00093A20" w:rsidP="00B0005D">
      <w:pPr>
        <w:ind w:firstLine="5897"/>
        <w:rPr>
          <w:rFonts w:ascii="Times New Roman" w:hAnsi="Times New Roman"/>
          <w:lang w:eastAsia="uk-UA"/>
        </w:rPr>
      </w:pPr>
      <w:r w:rsidRPr="00B0005D">
        <w:rPr>
          <w:rFonts w:ascii="Times New Roman" w:hAnsi="Times New Roman"/>
          <w:lang w:eastAsia="uk-UA"/>
        </w:rPr>
        <w:t xml:space="preserve">Розпорядження голови </w:t>
      </w:r>
    </w:p>
    <w:p w:rsidR="00093A20" w:rsidRPr="00B0005D" w:rsidRDefault="00093A20" w:rsidP="000A04CD">
      <w:pPr>
        <w:ind w:firstLine="5897"/>
        <w:rPr>
          <w:rFonts w:ascii="Times New Roman" w:hAnsi="Times New Roman"/>
          <w:lang w:eastAsia="uk-UA"/>
        </w:rPr>
      </w:pPr>
      <w:r w:rsidRPr="00B0005D">
        <w:rPr>
          <w:rFonts w:ascii="Times New Roman" w:hAnsi="Times New Roman"/>
          <w:lang w:eastAsia="uk-UA"/>
        </w:rPr>
        <w:t>Роменської районної</w:t>
      </w:r>
    </w:p>
    <w:p w:rsidR="00093A20" w:rsidRPr="00B0005D" w:rsidRDefault="00093A20" w:rsidP="000A04CD">
      <w:pPr>
        <w:ind w:firstLine="5897"/>
        <w:rPr>
          <w:rFonts w:ascii="Times New Roman" w:hAnsi="Times New Roman"/>
          <w:lang w:eastAsia="uk-UA"/>
        </w:rPr>
      </w:pPr>
      <w:r w:rsidRPr="00B0005D">
        <w:rPr>
          <w:rFonts w:ascii="Times New Roman" w:hAnsi="Times New Roman"/>
          <w:lang w:eastAsia="uk-UA"/>
        </w:rPr>
        <w:t>державної адміністрації</w:t>
      </w:r>
    </w:p>
    <w:p w:rsidR="00093A20" w:rsidRPr="00B0005D" w:rsidRDefault="00093A20" w:rsidP="000A04CD">
      <w:pPr>
        <w:ind w:firstLine="5897"/>
        <w:rPr>
          <w:rFonts w:ascii="Times New Roman" w:hAnsi="Times New Roman"/>
          <w:lang w:eastAsia="uk-UA"/>
        </w:rPr>
      </w:pPr>
      <w:r w:rsidRPr="00B0005D">
        <w:rPr>
          <w:rFonts w:ascii="Times New Roman" w:hAnsi="Times New Roman"/>
          <w:lang w:eastAsia="uk-UA"/>
        </w:rPr>
        <w:t>Сумської області</w:t>
      </w:r>
    </w:p>
    <w:p w:rsidR="00093A20" w:rsidRPr="00B0005D" w:rsidRDefault="00093A20" w:rsidP="000A04CD">
      <w:pPr>
        <w:ind w:left="5897"/>
        <w:rPr>
          <w:rFonts w:ascii="Times New Roman" w:hAnsi="Times New Roman"/>
          <w:lang w:eastAsia="uk-UA"/>
        </w:rPr>
      </w:pPr>
      <w:r>
        <w:rPr>
          <w:rFonts w:ascii="Times New Roman" w:hAnsi="Times New Roman"/>
          <w:lang w:eastAsia="uk-UA"/>
        </w:rPr>
        <w:t>16 травня 2019 року № 112-ОД</w:t>
      </w:r>
    </w:p>
    <w:p w:rsidR="00093A20" w:rsidRPr="00B0005D" w:rsidRDefault="00093A20" w:rsidP="00B0005D">
      <w:pPr>
        <w:spacing w:line="360" w:lineRule="auto"/>
        <w:jc w:val="center"/>
        <w:rPr>
          <w:rFonts w:ascii="Times New Roman" w:hAnsi="Times New Roman"/>
          <w:b/>
          <w:sz w:val="20"/>
          <w:lang w:eastAsia="uk-UA"/>
        </w:rPr>
      </w:pPr>
    </w:p>
    <w:p w:rsidR="00093A20" w:rsidRPr="00B0005D" w:rsidRDefault="00093A20" w:rsidP="00B0005D">
      <w:pPr>
        <w:jc w:val="center"/>
        <w:rPr>
          <w:rFonts w:ascii="Times New Roman" w:hAnsi="Times New Roman"/>
          <w:b/>
          <w:lang w:eastAsia="uk-UA"/>
        </w:rPr>
      </w:pPr>
      <w:r w:rsidRPr="00B0005D">
        <w:rPr>
          <w:rFonts w:ascii="Times New Roman" w:hAnsi="Times New Roman"/>
          <w:b/>
          <w:lang w:eastAsia="uk-UA"/>
        </w:rPr>
        <w:t xml:space="preserve">ТЕХНОЛОГІЧНА КАРТКА </w:t>
      </w:r>
    </w:p>
    <w:p w:rsidR="00093A20" w:rsidRPr="00B0005D" w:rsidRDefault="00093A20" w:rsidP="00B0005D">
      <w:pPr>
        <w:jc w:val="center"/>
        <w:rPr>
          <w:rFonts w:ascii="Times New Roman" w:hAnsi="Times New Roman"/>
          <w:b/>
          <w:u w:val="single"/>
          <w:lang w:eastAsia="uk-UA"/>
        </w:rPr>
      </w:pPr>
      <w:r w:rsidRPr="00B0005D">
        <w:rPr>
          <w:rFonts w:ascii="Times New Roman" w:hAnsi="Times New Roman"/>
          <w:b/>
          <w:u w:val="single"/>
          <w:lang w:eastAsia="uk-UA"/>
        </w:rPr>
        <w:t>Відділу державної реєстрації Роменської районної державної адміністрації Сумської області</w:t>
      </w:r>
    </w:p>
    <w:p w:rsidR="00093A20" w:rsidRPr="00B0005D" w:rsidRDefault="00093A20" w:rsidP="00B0005D">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(найменування суб'єкта надання адміністративної послуги)</w:t>
      </w:r>
    </w:p>
    <w:p w:rsidR="00093A20" w:rsidRPr="00B0005D" w:rsidRDefault="00093A20" w:rsidP="00B0005D">
      <w:pPr>
        <w:jc w:val="center"/>
        <w:rPr>
          <w:rFonts w:ascii="Times New Roman" w:hAnsi="Times New Roman"/>
          <w:sz w:val="20"/>
          <w:lang w:eastAsia="uk-UA"/>
        </w:rPr>
      </w:pPr>
      <w:r w:rsidRPr="00B0005D">
        <w:rPr>
          <w:rFonts w:ascii="Times New Roman" w:hAnsi="Times New Roman"/>
          <w:sz w:val="20"/>
          <w:lang w:eastAsia="uk-UA"/>
        </w:rPr>
        <w:t>надання адміністративної послуги:</w:t>
      </w:r>
    </w:p>
    <w:p w:rsidR="00093A20" w:rsidRPr="00B0005D" w:rsidRDefault="00093A20" w:rsidP="00B0005D">
      <w:pPr>
        <w:jc w:val="center"/>
        <w:rPr>
          <w:rFonts w:ascii="Times New Roman" w:hAnsi="Times New Roman"/>
          <w:b/>
          <w:color w:val="000000"/>
          <w:u w:val="single"/>
        </w:rPr>
      </w:pPr>
      <w:r w:rsidRPr="00B0005D">
        <w:rPr>
          <w:rFonts w:ascii="Times New Roman" w:hAnsi="Times New Roman"/>
          <w:b/>
          <w:color w:val="000000"/>
          <w:u w:val="single"/>
        </w:rPr>
        <w:t>Видача витягу з Єдиного державного реєстру юридичних осіб, фізичних осіб – підприємців та громадських формувань</w:t>
      </w:r>
    </w:p>
    <w:p w:rsidR="00093A20" w:rsidRPr="00B0005D" w:rsidRDefault="00093A20" w:rsidP="00B0005D">
      <w:pPr>
        <w:jc w:val="center"/>
        <w:rPr>
          <w:rFonts w:ascii="Times New Roman" w:hAnsi="Times New Roman"/>
          <w:sz w:val="16"/>
          <w:szCs w:val="16"/>
          <w:lang w:eastAsia="uk-UA"/>
        </w:rPr>
      </w:pPr>
      <w:r w:rsidRPr="00B0005D">
        <w:rPr>
          <w:rFonts w:ascii="Times New Roman" w:hAnsi="Times New Roman"/>
          <w:sz w:val="16"/>
          <w:szCs w:val="16"/>
          <w:lang w:eastAsia="uk-UA"/>
        </w:rPr>
        <w:t xml:space="preserve"> (назва адміністративної послуги)</w:t>
      </w:r>
    </w:p>
    <w:p w:rsidR="00093A20" w:rsidRPr="00B0005D" w:rsidRDefault="00093A20" w:rsidP="00B0005D">
      <w:pPr>
        <w:jc w:val="center"/>
        <w:rPr>
          <w:rFonts w:ascii="Times New Roman" w:hAnsi="Times New Roman"/>
          <w:sz w:val="16"/>
          <w:szCs w:val="16"/>
          <w:lang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tblPr>
      <w:tblGrid>
        <w:gridCol w:w="3459"/>
        <w:gridCol w:w="2128"/>
        <w:gridCol w:w="2269"/>
        <w:gridCol w:w="1902"/>
      </w:tblGrid>
      <w:tr w:rsidR="00093A20" w:rsidRPr="00B0005D" w:rsidTr="00603A20">
        <w:tc>
          <w:tcPr>
            <w:tcW w:w="3459" w:type="dxa"/>
          </w:tcPr>
          <w:p w:rsidR="00093A20" w:rsidRPr="00B0005D" w:rsidRDefault="00093A20" w:rsidP="00603A20">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Етапи опрацювання </w:t>
            </w:r>
            <w:r w:rsidRPr="00B0005D">
              <w:rPr>
                <w:rFonts w:ascii="Times New Roman" w:hAnsi="Times New Roman"/>
                <w:sz w:val="24"/>
                <w:szCs w:val="24"/>
              </w:rPr>
              <w:t>звернення</w:t>
            </w:r>
            <w:r w:rsidRPr="00B0005D">
              <w:rPr>
                <w:rFonts w:ascii="Times New Roman" w:hAnsi="Times New Roman"/>
                <w:sz w:val="24"/>
                <w:szCs w:val="24"/>
                <w:lang w:eastAsia="uk-UA"/>
              </w:rPr>
              <w:t xml:space="preserve"> про надання адміністративної послуги</w:t>
            </w:r>
          </w:p>
        </w:tc>
        <w:tc>
          <w:tcPr>
            <w:tcW w:w="2128" w:type="dxa"/>
          </w:tcPr>
          <w:p w:rsidR="00093A20" w:rsidRPr="00B0005D" w:rsidRDefault="00093A20" w:rsidP="00603A20">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 xml:space="preserve">Відповідальна </w:t>
            </w:r>
            <w:r w:rsidRPr="00B0005D">
              <w:rPr>
                <w:rFonts w:ascii="Times New Roman" w:hAnsi="Times New Roman"/>
                <w:sz w:val="24"/>
                <w:szCs w:val="24"/>
              </w:rPr>
              <w:t xml:space="preserve">посадова </w:t>
            </w:r>
            <w:r w:rsidRPr="00B0005D">
              <w:rPr>
                <w:rFonts w:ascii="Times New Roman" w:hAnsi="Times New Roman"/>
                <w:sz w:val="24"/>
                <w:szCs w:val="24"/>
                <w:lang w:eastAsia="uk-UA"/>
              </w:rPr>
              <w:t>особа</w:t>
            </w:r>
          </w:p>
        </w:tc>
        <w:tc>
          <w:tcPr>
            <w:tcW w:w="2269" w:type="dxa"/>
          </w:tcPr>
          <w:p w:rsidR="00093A20" w:rsidRPr="00B0005D" w:rsidRDefault="00093A20" w:rsidP="00603A20">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Структурний підрозділ, відповідальний за етап (дію, рішення)</w:t>
            </w:r>
          </w:p>
        </w:tc>
        <w:tc>
          <w:tcPr>
            <w:tcW w:w="1902" w:type="dxa"/>
          </w:tcPr>
          <w:p w:rsidR="00093A20" w:rsidRPr="00B0005D" w:rsidRDefault="00093A20" w:rsidP="00603A20">
            <w:pPr>
              <w:spacing w:line="276" w:lineRule="auto"/>
              <w:jc w:val="center"/>
              <w:rPr>
                <w:rFonts w:ascii="Times New Roman" w:hAnsi="Times New Roman"/>
                <w:sz w:val="24"/>
                <w:szCs w:val="24"/>
                <w:lang w:eastAsia="uk-UA"/>
              </w:rPr>
            </w:pPr>
            <w:r w:rsidRPr="00B0005D">
              <w:rPr>
                <w:rFonts w:ascii="Times New Roman" w:hAnsi="Times New Roman"/>
                <w:sz w:val="24"/>
                <w:szCs w:val="24"/>
                <w:lang w:eastAsia="uk-UA"/>
              </w:rPr>
              <w:t>Строки виконання етапів (дію, рішення)</w:t>
            </w:r>
          </w:p>
        </w:tc>
      </w:tr>
      <w:tr w:rsidR="00093A20" w:rsidRPr="00B0005D" w:rsidTr="00603A20">
        <w:trPr>
          <w:trHeight w:val="146"/>
        </w:trPr>
        <w:tc>
          <w:tcPr>
            <w:tcW w:w="3459" w:type="dxa"/>
          </w:tcPr>
          <w:p w:rsidR="00093A20" w:rsidRPr="00B0005D" w:rsidRDefault="00093A20" w:rsidP="00603A20">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1</w:t>
            </w:r>
          </w:p>
        </w:tc>
        <w:tc>
          <w:tcPr>
            <w:tcW w:w="2128" w:type="dxa"/>
          </w:tcPr>
          <w:p w:rsidR="00093A20" w:rsidRPr="00B0005D" w:rsidRDefault="00093A20" w:rsidP="00603A20">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2</w:t>
            </w:r>
          </w:p>
        </w:tc>
        <w:tc>
          <w:tcPr>
            <w:tcW w:w="2269" w:type="dxa"/>
          </w:tcPr>
          <w:p w:rsidR="00093A20" w:rsidRPr="00B0005D" w:rsidRDefault="00093A20" w:rsidP="00603A20">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3</w:t>
            </w:r>
          </w:p>
        </w:tc>
        <w:tc>
          <w:tcPr>
            <w:tcW w:w="1902" w:type="dxa"/>
          </w:tcPr>
          <w:p w:rsidR="00093A20" w:rsidRPr="00B0005D" w:rsidRDefault="00093A20" w:rsidP="00603A20">
            <w:pPr>
              <w:spacing w:line="276" w:lineRule="auto"/>
              <w:jc w:val="center"/>
              <w:rPr>
                <w:rFonts w:ascii="Times New Roman" w:hAnsi="Times New Roman"/>
                <w:sz w:val="24"/>
                <w:szCs w:val="24"/>
                <w:lang w:val="ru-RU" w:eastAsia="uk-UA"/>
              </w:rPr>
            </w:pPr>
            <w:r w:rsidRPr="00B0005D">
              <w:rPr>
                <w:rFonts w:ascii="Times New Roman" w:hAnsi="Times New Roman"/>
                <w:sz w:val="24"/>
                <w:szCs w:val="24"/>
                <w:lang w:val="ru-RU" w:eastAsia="uk-UA"/>
              </w:rPr>
              <w:t>4</w:t>
            </w:r>
          </w:p>
        </w:tc>
      </w:tr>
      <w:tr w:rsidR="00093A20" w:rsidRPr="00B0005D" w:rsidTr="00603A20">
        <w:trPr>
          <w:trHeight w:val="1779"/>
        </w:trPr>
        <w:tc>
          <w:tcPr>
            <w:tcW w:w="3459" w:type="dxa"/>
          </w:tcPr>
          <w:p w:rsidR="00093A20" w:rsidRPr="00B0005D" w:rsidRDefault="00093A20" w:rsidP="00603A20">
            <w:pPr>
              <w:pStyle w:val="1"/>
              <w:tabs>
                <w:tab w:val="left" w:pos="142"/>
                <w:tab w:val="left" w:pos="284"/>
              </w:tabs>
              <w:ind w:left="0"/>
              <w:rPr>
                <w:sz w:val="24"/>
                <w:szCs w:val="24"/>
                <w:lang w:eastAsia="uk-UA"/>
              </w:rPr>
            </w:pPr>
            <w:r w:rsidRPr="00B0005D">
              <w:rPr>
                <w:sz w:val="24"/>
                <w:szCs w:val="24"/>
                <w:lang w:eastAsia="uk-UA"/>
              </w:rPr>
              <w:t>1.Прийом запиту про надання витягу з Єдиного державного реєстру юридичних осіб, фізичних осіб – підприємців та громадських формувань та документу (копії квитанції, виданої банком, або копії платіжного доручення з відміткою банку), що підтверджує внесення плати за отримання відповідних відомостей.</w:t>
            </w:r>
          </w:p>
        </w:tc>
        <w:tc>
          <w:tcPr>
            <w:tcW w:w="212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9"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2"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отримання запиту</w:t>
            </w:r>
          </w:p>
        </w:tc>
      </w:tr>
      <w:tr w:rsidR="00093A20" w:rsidRPr="00B0005D" w:rsidTr="00603A20">
        <w:trPr>
          <w:trHeight w:val="165"/>
        </w:trPr>
        <w:tc>
          <w:tcPr>
            <w:tcW w:w="3459" w:type="dxa"/>
          </w:tcPr>
          <w:p w:rsidR="00093A20" w:rsidRPr="00B0005D" w:rsidRDefault="00093A20" w:rsidP="00603A20">
            <w:pPr>
              <w:pStyle w:val="1"/>
              <w:tabs>
                <w:tab w:val="left" w:pos="142"/>
                <w:tab w:val="left" w:pos="284"/>
              </w:tabs>
              <w:ind w:left="0"/>
              <w:rPr>
                <w:sz w:val="24"/>
                <w:szCs w:val="24"/>
                <w:lang w:eastAsia="uk-UA"/>
              </w:rPr>
            </w:pPr>
            <w:r w:rsidRPr="00B0005D">
              <w:rPr>
                <w:sz w:val="24"/>
                <w:szCs w:val="24"/>
                <w:lang w:eastAsia="uk-UA"/>
              </w:rPr>
              <w:t>2. Перевірка документів поданих для отримання  витягу з Єдиного державного реєстру юридичних осіб, фізичних осіб – підприємців та громадських формувань на відсутність підстав для відмови в розгляді запиту про надання витягу з Єдиного державного реєстру юридичних осіб, фізичних осіб – підприємців та громадських формувань</w:t>
            </w:r>
          </w:p>
        </w:tc>
        <w:tc>
          <w:tcPr>
            <w:tcW w:w="212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Адміністратор  центру надання адміністративних послуг/ державний реєстратор </w:t>
            </w:r>
          </w:p>
        </w:tc>
        <w:tc>
          <w:tcPr>
            <w:tcW w:w="2269"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w:t>
            </w:r>
          </w:p>
        </w:tc>
        <w:tc>
          <w:tcPr>
            <w:tcW w:w="1902" w:type="dxa"/>
          </w:tcPr>
          <w:p w:rsidR="00093A20" w:rsidRPr="00B0005D" w:rsidRDefault="00093A20" w:rsidP="00603A20">
            <w:pPr>
              <w:spacing w:before="100" w:beforeAutospacing="1" w:after="100" w:afterAutospacing="1" w:line="276" w:lineRule="auto"/>
              <w:rPr>
                <w:rFonts w:ascii="Times New Roman" w:hAnsi="Times New Roman"/>
                <w:sz w:val="24"/>
                <w:szCs w:val="24"/>
                <w:lang w:eastAsia="uk-UA"/>
              </w:rPr>
            </w:pPr>
            <w:r w:rsidRPr="00B0005D">
              <w:rPr>
                <w:rFonts w:ascii="Times New Roman" w:hAnsi="Times New Roman"/>
                <w:sz w:val="24"/>
                <w:szCs w:val="24"/>
                <w:lang w:eastAsia="uk-UA"/>
              </w:rPr>
              <w:t>В день отримання запиту</w:t>
            </w:r>
          </w:p>
        </w:tc>
      </w:tr>
      <w:tr w:rsidR="00093A20" w:rsidRPr="00B0005D" w:rsidTr="00603A20">
        <w:trPr>
          <w:trHeight w:val="165"/>
        </w:trPr>
        <w:tc>
          <w:tcPr>
            <w:tcW w:w="3459" w:type="dxa"/>
          </w:tcPr>
          <w:p w:rsidR="00093A20" w:rsidRPr="00B0005D" w:rsidRDefault="00093A20" w:rsidP="00603A20">
            <w:pPr>
              <w:pStyle w:val="1"/>
              <w:tabs>
                <w:tab w:val="left" w:pos="142"/>
                <w:tab w:val="left" w:pos="284"/>
              </w:tabs>
              <w:ind w:left="0"/>
              <w:rPr>
                <w:sz w:val="24"/>
                <w:szCs w:val="24"/>
                <w:lang w:eastAsia="uk-UA"/>
              </w:rPr>
            </w:pPr>
            <w:r w:rsidRPr="00B0005D">
              <w:rPr>
                <w:sz w:val="24"/>
                <w:szCs w:val="24"/>
                <w:lang w:eastAsia="uk-UA"/>
              </w:rPr>
              <w:t xml:space="preserve">3. Формування витягу з Єдиного державного реєстру юридичних осіб, фізичних осіб – підприємців та громадських формувань </w:t>
            </w:r>
          </w:p>
        </w:tc>
        <w:tc>
          <w:tcPr>
            <w:tcW w:w="212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 xml:space="preserve">Державний реєстратор </w:t>
            </w:r>
          </w:p>
        </w:tc>
        <w:tc>
          <w:tcPr>
            <w:tcW w:w="2269"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Відділ державної реєстрації Роменської районної державної адміністрації Сумської області</w:t>
            </w:r>
          </w:p>
        </w:tc>
        <w:tc>
          <w:tcPr>
            <w:tcW w:w="1902" w:type="dxa"/>
          </w:tcPr>
          <w:p w:rsidR="00093A20" w:rsidRPr="00B0005D" w:rsidRDefault="00093A20" w:rsidP="00603A20">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sz w:val="24"/>
                <w:szCs w:val="24"/>
                <w:lang w:eastAsia="uk-UA"/>
              </w:rPr>
            </w:pPr>
            <w:r w:rsidRPr="00B0005D">
              <w:rPr>
                <w:rFonts w:ascii="Times New Roman" w:hAnsi="Times New Roman"/>
                <w:color w:val="000000"/>
                <w:sz w:val="24"/>
                <w:szCs w:val="24"/>
                <w:shd w:val="clear" w:color="auto" w:fill="FFFFFF"/>
              </w:rPr>
              <w:t>Протягом 24 годин, крім вихідних та святкових днів, після надходження документів, поданих для державної реєстрації</w:t>
            </w:r>
            <w:r w:rsidRPr="00B0005D">
              <w:rPr>
                <w:rFonts w:ascii="Times New Roman" w:hAnsi="Times New Roman"/>
                <w:color w:val="000000"/>
                <w:sz w:val="24"/>
                <w:szCs w:val="24"/>
              </w:rPr>
              <w:t xml:space="preserve"> </w:t>
            </w:r>
          </w:p>
        </w:tc>
      </w:tr>
      <w:tr w:rsidR="00093A20" w:rsidRPr="00B0005D" w:rsidTr="00603A20">
        <w:trPr>
          <w:trHeight w:val="165"/>
        </w:trPr>
        <w:tc>
          <w:tcPr>
            <w:tcW w:w="3459" w:type="dxa"/>
          </w:tcPr>
          <w:p w:rsidR="00093A20" w:rsidRPr="00B0005D" w:rsidRDefault="00093A20" w:rsidP="00603A20">
            <w:pPr>
              <w:pStyle w:val="1"/>
              <w:tabs>
                <w:tab w:val="left" w:pos="142"/>
                <w:tab w:val="left" w:pos="284"/>
              </w:tabs>
              <w:ind w:left="0"/>
              <w:rPr>
                <w:sz w:val="24"/>
                <w:szCs w:val="24"/>
                <w:lang w:eastAsia="uk-UA"/>
              </w:rPr>
            </w:pPr>
            <w:r w:rsidRPr="00B0005D">
              <w:rPr>
                <w:sz w:val="24"/>
                <w:szCs w:val="24"/>
                <w:lang w:eastAsia="uk-UA"/>
              </w:rPr>
              <w:t>4. Видача витягу з Єдиного державного реєстру юридичних осіб, фізичних осіб – підприємців та громадських формувань</w:t>
            </w:r>
          </w:p>
        </w:tc>
        <w:tc>
          <w:tcPr>
            <w:tcW w:w="2128"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Адміністратор  центру надання адміністративних послуг</w:t>
            </w:r>
          </w:p>
        </w:tc>
        <w:tc>
          <w:tcPr>
            <w:tcW w:w="2269" w:type="dxa"/>
          </w:tcPr>
          <w:p w:rsidR="00093A20" w:rsidRPr="00B0005D" w:rsidRDefault="00093A20" w:rsidP="00603A20">
            <w:pPr>
              <w:spacing w:line="276" w:lineRule="auto"/>
              <w:rPr>
                <w:rFonts w:ascii="Times New Roman" w:hAnsi="Times New Roman"/>
                <w:sz w:val="24"/>
                <w:szCs w:val="24"/>
                <w:lang w:eastAsia="uk-UA"/>
              </w:rPr>
            </w:pPr>
            <w:r w:rsidRPr="00B0005D">
              <w:rPr>
                <w:rFonts w:ascii="Times New Roman" w:hAnsi="Times New Roman"/>
                <w:sz w:val="24"/>
                <w:szCs w:val="24"/>
                <w:lang w:eastAsia="uk-UA"/>
              </w:rPr>
              <w:t>Центр надання адміністративних послуг при Роменській районній державній адміністрації</w:t>
            </w:r>
          </w:p>
        </w:tc>
        <w:tc>
          <w:tcPr>
            <w:tcW w:w="1902" w:type="dxa"/>
          </w:tcPr>
          <w:p w:rsidR="00093A20" w:rsidRPr="00B0005D" w:rsidRDefault="00093A20" w:rsidP="00603A20">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rFonts w:ascii="Times New Roman" w:hAnsi="Times New Roman"/>
                <w:color w:val="000000"/>
                <w:sz w:val="24"/>
                <w:szCs w:val="24"/>
                <w:shd w:val="clear" w:color="auto" w:fill="FFFFFF"/>
              </w:rPr>
            </w:pPr>
            <w:r w:rsidRPr="00B0005D">
              <w:rPr>
                <w:rFonts w:ascii="Times New Roman" w:hAnsi="Times New Roman"/>
                <w:color w:val="000000"/>
                <w:sz w:val="24"/>
                <w:szCs w:val="24"/>
                <w:shd w:val="clear" w:color="auto" w:fill="FFFFFF"/>
              </w:rPr>
              <w:t>Після передачі державним реєстратором витягу</w:t>
            </w:r>
          </w:p>
        </w:tc>
      </w:tr>
    </w:tbl>
    <w:p w:rsidR="00093A20" w:rsidRPr="00B0005D" w:rsidRDefault="00093A20" w:rsidP="00B0005D">
      <w:pPr>
        <w:ind w:firstLine="555"/>
        <w:rPr>
          <w:rFonts w:ascii="Times New Roman" w:hAnsi="Times New Roman"/>
          <w:sz w:val="20"/>
        </w:rPr>
      </w:pPr>
      <w:r w:rsidRPr="00B0005D">
        <w:rPr>
          <w:rFonts w:ascii="Times New Roman" w:hAnsi="Times New Roman"/>
          <w:sz w:val="20"/>
        </w:rPr>
        <w:t>Рішення, дії або бездіяльність державного реєстратора, суб’єкта державної реєстрації можуть бути оскаржені до Міністерства юстиції України та його територіальних органів або до суду.</w:t>
      </w:r>
    </w:p>
    <w:p w:rsidR="00093A20" w:rsidRPr="00B0005D" w:rsidRDefault="00093A20" w:rsidP="00B0005D">
      <w:pPr>
        <w:rPr>
          <w:rFonts w:ascii="Times New Roman" w:hAnsi="Times New Roman"/>
        </w:rPr>
      </w:pPr>
    </w:p>
    <w:p w:rsidR="00093A20" w:rsidRPr="00B0005D" w:rsidRDefault="00093A20" w:rsidP="00B0005D">
      <w:pPr>
        <w:rPr>
          <w:rFonts w:ascii="Times New Roman" w:hAnsi="Times New Roman"/>
          <w:b/>
          <w:sz w:val="24"/>
          <w:szCs w:val="24"/>
        </w:rPr>
      </w:pPr>
      <w:r w:rsidRPr="00B0005D">
        <w:rPr>
          <w:rFonts w:ascii="Times New Roman" w:hAnsi="Times New Roman"/>
          <w:b/>
          <w:sz w:val="24"/>
          <w:szCs w:val="24"/>
        </w:rPr>
        <w:t xml:space="preserve">Начальник відділу державної реєстрації – </w:t>
      </w:r>
    </w:p>
    <w:p w:rsidR="00093A20" w:rsidRPr="00B0005D" w:rsidRDefault="00093A20" w:rsidP="00B0005D">
      <w:pPr>
        <w:rPr>
          <w:rFonts w:ascii="Times New Roman" w:hAnsi="Times New Roman"/>
          <w:b/>
          <w:sz w:val="24"/>
          <w:szCs w:val="24"/>
        </w:rPr>
      </w:pPr>
      <w:r w:rsidRPr="00B0005D">
        <w:rPr>
          <w:rFonts w:ascii="Times New Roman" w:hAnsi="Times New Roman"/>
          <w:b/>
          <w:sz w:val="24"/>
          <w:szCs w:val="24"/>
        </w:rPr>
        <w:t xml:space="preserve">державний реєстратор Роменської </w:t>
      </w:r>
    </w:p>
    <w:p w:rsidR="00093A20" w:rsidRPr="00B0005D" w:rsidRDefault="00093A20" w:rsidP="00B0005D">
      <w:pPr>
        <w:rPr>
          <w:rFonts w:ascii="Times New Roman" w:hAnsi="Times New Roman"/>
          <w:b/>
          <w:sz w:val="24"/>
          <w:szCs w:val="24"/>
        </w:rPr>
      </w:pPr>
      <w:r w:rsidRPr="00B0005D">
        <w:rPr>
          <w:rFonts w:ascii="Times New Roman" w:hAnsi="Times New Roman"/>
          <w:b/>
          <w:sz w:val="24"/>
          <w:szCs w:val="24"/>
        </w:rPr>
        <w:t xml:space="preserve">районної державної адміністрації </w:t>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r>
      <w:r w:rsidRPr="00B0005D">
        <w:rPr>
          <w:rFonts w:ascii="Times New Roman" w:hAnsi="Times New Roman"/>
          <w:b/>
          <w:sz w:val="24"/>
          <w:szCs w:val="24"/>
        </w:rPr>
        <w:tab/>
        <w:t>О.СУХОДОЛЬСЬКА</w:t>
      </w:r>
    </w:p>
    <w:p w:rsidR="00093A20" w:rsidRPr="00B0005D" w:rsidRDefault="00093A20" w:rsidP="00B0005D">
      <w:pPr>
        <w:rPr>
          <w:rFonts w:ascii="Times New Roman" w:hAnsi="Times New Roman"/>
        </w:rPr>
      </w:pPr>
    </w:p>
    <w:p w:rsidR="00093A20" w:rsidRPr="00B0005D" w:rsidRDefault="00093A20" w:rsidP="00B0005D">
      <w:pPr>
        <w:rPr>
          <w:rFonts w:ascii="Times New Roman" w:hAnsi="Times New Roman"/>
        </w:rPr>
      </w:pPr>
    </w:p>
    <w:p w:rsidR="00093A20" w:rsidRPr="00B0005D" w:rsidRDefault="00093A20" w:rsidP="00B0005D">
      <w:pPr>
        <w:rPr>
          <w:rFonts w:ascii="Times New Roman" w:hAnsi="Times New Roman"/>
        </w:rPr>
      </w:pPr>
    </w:p>
    <w:p w:rsidR="00093A20" w:rsidRPr="00B0005D" w:rsidRDefault="00093A20" w:rsidP="00B0005D">
      <w:pPr>
        <w:rPr>
          <w:rFonts w:ascii="Times New Roman" w:hAnsi="Times New Roman"/>
        </w:rPr>
      </w:pPr>
    </w:p>
    <w:p w:rsidR="00093A20" w:rsidRPr="00B0005D" w:rsidRDefault="00093A20" w:rsidP="00B0005D">
      <w:pPr>
        <w:rPr>
          <w:rFonts w:ascii="Times New Roman" w:hAnsi="Times New Roman"/>
        </w:rPr>
      </w:pPr>
    </w:p>
    <w:p w:rsidR="00093A20" w:rsidRPr="00B0005D" w:rsidRDefault="00093A20" w:rsidP="00B0005D">
      <w:pPr>
        <w:rPr>
          <w:rFonts w:ascii="Times New Roman" w:hAnsi="Times New Roman"/>
        </w:rPr>
      </w:pPr>
    </w:p>
    <w:p w:rsidR="00093A20" w:rsidRPr="00B0005D" w:rsidRDefault="00093A20">
      <w:pPr>
        <w:rPr>
          <w:rFonts w:ascii="Times New Roman" w:hAnsi="Times New Roman"/>
          <w:sz w:val="28"/>
          <w:szCs w:val="28"/>
        </w:rPr>
      </w:pPr>
    </w:p>
    <w:sectPr w:rsidR="00093A20" w:rsidRPr="00B0005D" w:rsidSect="0021176C">
      <w:pgSz w:w="11906" w:h="16838"/>
      <w:pgMar w:top="1134" w:right="567" w:bottom="1134" w:left="1701" w:header="70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A20" w:rsidRDefault="00093A20" w:rsidP="00B0005D">
      <w:r>
        <w:separator/>
      </w:r>
    </w:p>
  </w:endnote>
  <w:endnote w:type="continuationSeparator" w:id="0">
    <w:p w:rsidR="00093A20" w:rsidRDefault="00093A20" w:rsidP="00B000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ourier New"/>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Default="00093A20" w:rsidP="00F762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93A20" w:rsidRDefault="00093A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Default="00093A20" w:rsidP="00F762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93A20" w:rsidRDefault="00093A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A20" w:rsidRDefault="00093A20" w:rsidP="00B0005D">
      <w:r>
        <w:separator/>
      </w:r>
    </w:p>
  </w:footnote>
  <w:footnote w:type="continuationSeparator" w:id="0">
    <w:p w:rsidR="00093A20" w:rsidRDefault="00093A20" w:rsidP="00B000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Pr="003945B6" w:rsidRDefault="00093A20">
    <w:pPr>
      <w:pStyle w:val="Header"/>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Pr="00EA1327">
      <w:rPr>
        <w:noProof/>
        <w:sz w:val="24"/>
        <w:szCs w:val="24"/>
        <w:lang w:val="ru-RU"/>
      </w:rPr>
      <w:t>5</w:t>
    </w:r>
    <w:r w:rsidRPr="003945B6">
      <w:rPr>
        <w:sz w:val="24"/>
        <w:szCs w:val="24"/>
      </w:rPr>
      <w:fldChar w:fldCharType="end"/>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Pr="00603A20" w:rsidRDefault="00093A20" w:rsidP="00F76235">
    <w:pPr>
      <w:pStyle w:val="Header"/>
      <w:framePr w:wrap="around" w:vAnchor="text" w:hAnchor="margin" w:xAlign="center" w:y="1"/>
      <w:rPr>
        <w:rStyle w:val="PageNumber"/>
        <w:rFonts w:ascii="Times New Roman" w:hAnsi="Times New Roman"/>
        <w:sz w:val="24"/>
        <w:szCs w:val="24"/>
      </w:rPr>
    </w:pPr>
    <w:r w:rsidRPr="00603A20">
      <w:rPr>
        <w:rStyle w:val="PageNumber"/>
        <w:rFonts w:ascii="Times New Roman" w:hAnsi="Times New Roman"/>
        <w:sz w:val="24"/>
        <w:szCs w:val="24"/>
      </w:rPr>
      <w:fldChar w:fldCharType="begin"/>
    </w:r>
    <w:r w:rsidRPr="00603A20">
      <w:rPr>
        <w:rStyle w:val="PageNumber"/>
        <w:rFonts w:ascii="Times New Roman" w:hAnsi="Times New Roman"/>
        <w:sz w:val="24"/>
        <w:szCs w:val="24"/>
      </w:rPr>
      <w:instrText xml:space="preserve">PAGE  </w:instrText>
    </w:r>
    <w:r w:rsidRPr="00603A20">
      <w:rPr>
        <w:rStyle w:val="PageNumber"/>
        <w:rFonts w:ascii="Times New Roman" w:hAnsi="Times New Roman"/>
        <w:sz w:val="24"/>
        <w:szCs w:val="24"/>
      </w:rPr>
      <w:fldChar w:fldCharType="separate"/>
    </w:r>
    <w:r>
      <w:rPr>
        <w:rStyle w:val="PageNumber"/>
        <w:rFonts w:ascii="Times New Roman" w:hAnsi="Times New Roman"/>
        <w:noProof/>
        <w:sz w:val="24"/>
        <w:szCs w:val="24"/>
      </w:rPr>
      <w:t>3</w:t>
    </w:r>
    <w:r w:rsidRPr="00603A20">
      <w:rPr>
        <w:rStyle w:val="PageNumber"/>
        <w:rFonts w:ascii="Times New Roman" w:hAnsi="Times New Roman"/>
        <w:sz w:val="24"/>
        <w:szCs w:val="24"/>
      </w:rPr>
      <w:fldChar w:fldCharType="end"/>
    </w:r>
  </w:p>
  <w:p w:rsidR="00093A20" w:rsidRPr="00603A20" w:rsidRDefault="00093A20">
    <w:pPr>
      <w:pStyle w:val="Header"/>
      <w:rPr>
        <w:rFonts w:ascii="Times New Roman" w:hAnsi="Times New Roman"/>
        <w:sz w:val="24"/>
        <w:szCs w:val="24"/>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Pr="00603A20" w:rsidRDefault="00093A20" w:rsidP="00F76235">
    <w:pPr>
      <w:pStyle w:val="Header"/>
      <w:jc w:val="center"/>
      <w:rPr>
        <w:rFonts w:ascii="Times New Roman" w:hAnsi="Times New Roman"/>
      </w:rPr>
    </w:pPr>
    <w:r w:rsidRPr="00603A20">
      <w:rPr>
        <w:rFonts w:ascii="Times New Roman" w:hAnsi="Times New Roman"/>
        <w:sz w:val="24"/>
        <w:szCs w:val="24"/>
      </w:rPr>
      <w:fldChar w:fldCharType="begin"/>
    </w:r>
    <w:r w:rsidRPr="00603A20">
      <w:rPr>
        <w:rFonts w:ascii="Times New Roman" w:hAnsi="Times New Roman"/>
        <w:sz w:val="24"/>
        <w:szCs w:val="24"/>
      </w:rPr>
      <w:instrText>PAGE   \* MERGEFORMAT</w:instrText>
    </w:r>
    <w:r w:rsidRPr="00603A20">
      <w:rPr>
        <w:rFonts w:ascii="Times New Roman" w:hAnsi="Times New Roman"/>
        <w:sz w:val="24"/>
        <w:szCs w:val="24"/>
      </w:rPr>
      <w:fldChar w:fldCharType="separate"/>
    </w:r>
    <w:r w:rsidRPr="00EA1327">
      <w:rPr>
        <w:rFonts w:ascii="Times New Roman" w:hAnsi="Times New Roman"/>
        <w:noProof/>
        <w:sz w:val="24"/>
        <w:szCs w:val="24"/>
        <w:lang w:val="ru-RU"/>
      </w:rPr>
      <w:t>2</w:t>
    </w:r>
    <w:r w:rsidRPr="00603A20">
      <w:rPr>
        <w:rFonts w:ascii="Times New Roman" w:hAnsi="Times New Roman"/>
        <w:sz w:val="24"/>
        <w:szCs w:val="24"/>
      </w:rPr>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Pr="00603A20" w:rsidRDefault="00093A20">
    <w:pPr>
      <w:pStyle w:val="Header"/>
      <w:jc w:val="center"/>
      <w:rPr>
        <w:rFonts w:ascii="Times New Roman" w:hAnsi="Times New Roman"/>
        <w:sz w:val="24"/>
        <w:szCs w:val="24"/>
      </w:rPr>
    </w:pPr>
    <w:r w:rsidRPr="00603A20">
      <w:rPr>
        <w:rFonts w:ascii="Times New Roman" w:hAnsi="Times New Roman"/>
        <w:sz w:val="24"/>
        <w:szCs w:val="24"/>
      </w:rPr>
      <w:fldChar w:fldCharType="begin"/>
    </w:r>
    <w:r w:rsidRPr="00603A20">
      <w:rPr>
        <w:rFonts w:ascii="Times New Roman" w:hAnsi="Times New Roman"/>
        <w:sz w:val="24"/>
        <w:szCs w:val="24"/>
      </w:rPr>
      <w:instrText>PAGE   \* MERGEFORMAT</w:instrText>
    </w:r>
    <w:r w:rsidRPr="00603A20">
      <w:rPr>
        <w:rFonts w:ascii="Times New Roman" w:hAnsi="Times New Roman"/>
        <w:sz w:val="24"/>
        <w:szCs w:val="24"/>
      </w:rPr>
      <w:fldChar w:fldCharType="separate"/>
    </w:r>
    <w:r w:rsidRPr="00EA1327">
      <w:rPr>
        <w:rFonts w:ascii="Times New Roman" w:hAnsi="Times New Roman"/>
        <w:noProof/>
        <w:sz w:val="24"/>
        <w:szCs w:val="24"/>
        <w:lang w:val="ru-RU"/>
      </w:rPr>
      <w:t>3</w:t>
    </w:r>
    <w:r w:rsidRPr="00603A20">
      <w:rPr>
        <w:rFonts w:ascii="Times New Roman" w:hAnsi="Times New Roman"/>
        <w:sz w:val="24"/>
        <w:szCs w:val="24"/>
      </w:rPr>
      <w:fldChar w:fldCharType="end"/>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Pr="0021176C" w:rsidRDefault="00093A20">
    <w:pPr>
      <w:pStyle w:val="Header"/>
      <w:jc w:val="center"/>
      <w:rPr>
        <w:rFonts w:ascii="Times New Roman" w:hAnsi="Times New Roman"/>
        <w:sz w:val="24"/>
        <w:szCs w:val="24"/>
      </w:rPr>
    </w:pPr>
    <w:r w:rsidRPr="0021176C">
      <w:rPr>
        <w:rFonts w:ascii="Times New Roman" w:hAnsi="Times New Roman"/>
        <w:sz w:val="24"/>
        <w:szCs w:val="24"/>
      </w:rPr>
      <w:fldChar w:fldCharType="begin"/>
    </w:r>
    <w:r w:rsidRPr="0021176C">
      <w:rPr>
        <w:rFonts w:ascii="Times New Roman" w:hAnsi="Times New Roman"/>
        <w:sz w:val="24"/>
        <w:szCs w:val="24"/>
      </w:rPr>
      <w:instrText>PAGE   \* MERGEFORMAT</w:instrText>
    </w:r>
    <w:r w:rsidRPr="0021176C">
      <w:rPr>
        <w:rFonts w:ascii="Times New Roman" w:hAnsi="Times New Roman"/>
        <w:sz w:val="24"/>
        <w:szCs w:val="24"/>
      </w:rPr>
      <w:fldChar w:fldCharType="separate"/>
    </w:r>
    <w:r w:rsidRPr="00EA1327">
      <w:rPr>
        <w:rFonts w:ascii="Times New Roman" w:hAnsi="Times New Roman"/>
        <w:noProof/>
        <w:sz w:val="24"/>
        <w:szCs w:val="24"/>
        <w:lang w:val="ru-RU"/>
      </w:rPr>
      <w:t>3</w:t>
    </w:r>
    <w:r w:rsidRPr="0021176C">
      <w:rPr>
        <w:rFonts w:ascii="Times New Roman" w:hAnsi="Times New Roman"/>
        <w:sz w:val="24"/>
        <w:szCs w:val="24"/>
      </w:rPr>
      <w:fldChar w:fldCharType="end"/>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Pr="0021176C" w:rsidRDefault="00093A20">
    <w:pPr>
      <w:pStyle w:val="Header"/>
      <w:jc w:val="center"/>
      <w:rPr>
        <w:rFonts w:ascii="Times New Roman" w:hAnsi="Times New Roman"/>
        <w:sz w:val="24"/>
        <w:szCs w:val="24"/>
      </w:rPr>
    </w:pPr>
    <w:r w:rsidRPr="0021176C">
      <w:rPr>
        <w:rFonts w:ascii="Times New Roman" w:hAnsi="Times New Roman"/>
        <w:sz w:val="24"/>
        <w:szCs w:val="24"/>
      </w:rPr>
      <w:fldChar w:fldCharType="begin"/>
    </w:r>
    <w:r w:rsidRPr="0021176C">
      <w:rPr>
        <w:rFonts w:ascii="Times New Roman" w:hAnsi="Times New Roman"/>
        <w:sz w:val="24"/>
        <w:szCs w:val="24"/>
      </w:rPr>
      <w:instrText>PAGE   \* MERGEFORMAT</w:instrText>
    </w:r>
    <w:r w:rsidRPr="0021176C">
      <w:rPr>
        <w:rFonts w:ascii="Times New Roman" w:hAnsi="Times New Roman"/>
        <w:sz w:val="24"/>
        <w:szCs w:val="24"/>
      </w:rPr>
      <w:fldChar w:fldCharType="separate"/>
    </w:r>
    <w:r w:rsidRPr="00EA1327">
      <w:rPr>
        <w:rFonts w:ascii="Times New Roman" w:hAnsi="Times New Roman"/>
        <w:noProof/>
        <w:sz w:val="24"/>
        <w:szCs w:val="24"/>
        <w:lang w:val="ru-RU"/>
      </w:rPr>
      <w:t>4</w:t>
    </w:r>
    <w:r w:rsidRPr="0021176C">
      <w:rPr>
        <w:rFonts w:ascii="Times New Roman" w:hAnsi="Times New Roman"/>
        <w:sz w:val="24"/>
        <w:szCs w:val="24"/>
      </w:rPr>
      <w:fldChar w:fldCharType="end"/>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Pr="0021176C" w:rsidRDefault="00093A20" w:rsidP="00603A20">
    <w:pPr>
      <w:pStyle w:val="Header"/>
      <w:jc w:val="center"/>
      <w:rPr>
        <w:rFonts w:ascii="Times New Roman" w:hAnsi="Times New Roman"/>
      </w:rPr>
    </w:pPr>
    <w:r w:rsidRPr="0021176C">
      <w:rPr>
        <w:rFonts w:ascii="Times New Roman" w:hAnsi="Times New Roman"/>
        <w:sz w:val="24"/>
        <w:szCs w:val="24"/>
      </w:rPr>
      <w:fldChar w:fldCharType="begin"/>
    </w:r>
    <w:r w:rsidRPr="0021176C">
      <w:rPr>
        <w:rFonts w:ascii="Times New Roman" w:hAnsi="Times New Roman"/>
        <w:sz w:val="24"/>
        <w:szCs w:val="24"/>
      </w:rPr>
      <w:instrText>PAGE   \* MERGEFORMAT</w:instrText>
    </w:r>
    <w:r w:rsidRPr="0021176C">
      <w:rPr>
        <w:rFonts w:ascii="Times New Roman" w:hAnsi="Times New Roman"/>
        <w:sz w:val="24"/>
        <w:szCs w:val="24"/>
      </w:rPr>
      <w:fldChar w:fldCharType="separate"/>
    </w:r>
    <w:r w:rsidRPr="00EA1327">
      <w:rPr>
        <w:rFonts w:ascii="Times New Roman" w:hAnsi="Times New Roman"/>
        <w:noProof/>
        <w:sz w:val="24"/>
        <w:szCs w:val="24"/>
        <w:lang w:val="ru-RU"/>
      </w:rPr>
      <w:t>2</w:t>
    </w:r>
    <w:r w:rsidRPr="0021176C">
      <w:rPr>
        <w:rFonts w:ascii="Times New Roman" w:hAnsi="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Default="00093A20" w:rsidP="00F7623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93A20" w:rsidRDefault="00093A2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Pr="003A7367" w:rsidRDefault="00093A20" w:rsidP="00F76235">
    <w:pPr>
      <w:pStyle w:val="Header"/>
      <w:framePr w:wrap="around" w:vAnchor="text" w:hAnchor="margin" w:xAlign="center" w:y="1"/>
      <w:rPr>
        <w:rStyle w:val="PageNumber"/>
      </w:rPr>
    </w:pPr>
    <w:r w:rsidRPr="003A7367">
      <w:rPr>
        <w:rStyle w:val="PageNumber"/>
      </w:rPr>
      <w:fldChar w:fldCharType="begin"/>
    </w:r>
    <w:r w:rsidRPr="003A7367">
      <w:rPr>
        <w:rStyle w:val="PageNumber"/>
      </w:rPr>
      <w:instrText xml:space="preserve">PAGE  </w:instrText>
    </w:r>
    <w:r w:rsidRPr="003A7367">
      <w:rPr>
        <w:rStyle w:val="PageNumber"/>
      </w:rPr>
      <w:fldChar w:fldCharType="separate"/>
    </w:r>
    <w:r>
      <w:rPr>
        <w:rStyle w:val="PageNumber"/>
        <w:noProof/>
      </w:rPr>
      <w:t>2</w:t>
    </w:r>
    <w:r w:rsidRPr="003A7367">
      <w:rPr>
        <w:rStyle w:val="PageNumber"/>
      </w:rPr>
      <w:fldChar w:fldCharType="end"/>
    </w:r>
  </w:p>
  <w:p w:rsidR="00093A20" w:rsidRDefault="00093A2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Pr="004E7774" w:rsidRDefault="00093A20">
    <w:pPr>
      <w:pStyle w:val="Header"/>
      <w:jc w:val="center"/>
      <w:rPr>
        <w:sz w:val="24"/>
        <w:szCs w:val="24"/>
      </w:rPr>
    </w:pPr>
    <w:r w:rsidRPr="004E7774">
      <w:rPr>
        <w:sz w:val="24"/>
        <w:szCs w:val="24"/>
      </w:rPr>
      <w:fldChar w:fldCharType="begin"/>
    </w:r>
    <w:r w:rsidRPr="004E7774">
      <w:rPr>
        <w:sz w:val="24"/>
        <w:szCs w:val="24"/>
      </w:rPr>
      <w:instrText>PAGE   \* MERGEFORMAT</w:instrText>
    </w:r>
    <w:r w:rsidRPr="004E7774">
      <w:rPr>
        <w:sz w:val="24"/>
        <w:szCs w:val="24"/>
      </w:rPr>
      <w:fldChar w:fldCharType="separate"/>
    </w:r>
    <w:r w:rsidRPr="00EA1327">
      <w:rPr>
        <w:noProof/>
        <w:sz w:val="24"/>
        <w:szCs w:val="24"/>
        <w:lang w:val="ru-RU"/>
      </w:rPr>
      <w:t>4</w:t>
    </w:r>
    <w:r w:rsidRPr="004E7774">
      <w:rPr>
        <w:sz w:val="24"/>
        <w:szCs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Pr="00603A20" w:rsidRDefault="00093A20">
    <w:pPr>
      <w:pStyle w:val="Header"/>
      <w:jc w:val="center"/>
      <w:rPr>
        <w:rFonts w:ascii="Times New Roman" w:hAnsi="Times New Roman"/>
        <w:sz w:val="24"/>
        <w:szCs w:val="24"/>
      </w:rPr>
    </w:pPr>
    <w:r w:rsidRPr="00603A20">
      <w:rPr>
        <w:rFonts w:ascii="Times New Roman" w:hAnsi="Times New Roman"/>
        <w:sz w:val="24"/>
        <w:szCs w:val="24"/>
      </w:rPr>
      <w:fldChar w:fldCharType="begin"/>
    </w:r>
    <w:r w:rsidRPr="00603A20">
      <w:rPr>
        <w:rFonts w:ascii="Times New Roman" w:hAnsi="Times New Roman"/>
        <w:sz w:val="24"/>
        <w:szCs w:val="24"/>
      </w:rPr>
      <w:instrText>PAGE   \* MERGEFORMAT</w:instrText>
    </w:r>
    <w:r w:rsidRPr="00603A20">
      <w:rPr>
        <w:rFonts w:ascii="Times New Roman" w:hAnsi="Times New Roman"/>
        <w:sz w:val="24"/>
        <w:szCs w:val="24"/>
      </w:rPr>
      <w:fldChar w:fldCharType="separate"/>
    </w:r>
    <w:r w:rsidRPr="00EA1327">
      <w:rPr>
        <w:rFonts w:ascii="Times New Roman" w:hAnsi="Times New Roman"/>
        <w:noProof/>
        <w:sz w:val="24"/>
        <w:szCs w:val="24"/>
        <w:lang w:val="ru-RU"/>
      </w:rPr>
      <w:t>4</w:t>
    </w:r>
    <w:r w:rsidRPr="00603A20">
      <w:rPr>
        <w:rFonts w:ascii="Times New Roman" w:hAnsi="Times New Roman"/>
        <w:sz w:val="24"/>
        <w:szCs w:val="2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Pr="00603A20" w:rsidRDefault="00093A20">
    <w:pPr>
      <w:pStyle w:val="Header"/>
      <w:jc w:val="center"/>
      <w:rPr>
        <w:rFonts w:ascii="Times New Roman" w:hAnsi="Times New Roman"/>
        <w:sz w:val="24"/>
        <w:szCs w:val="24"/>
      </w:rPr>
    </w:pPr>
    <w:r w:rsidRPr="00603A20">
      <w:rPr>
        <w:rFonts w:ascii="Times New Roman" w:hAnsi="Times New Roman"/>
        <w:sz w:val="24"/>
        <w:szCs w:val="24"/>
      </w:rPr>
      <w:fldChar w:fldCharType="begin"/>
    </w:r>
    <w:r w:rsidRPr="00603A20">
      <w:rPr>
        <w:rFonts w:ascii="Times New Roman" w:hAnsi="Times New Roman"/>
        <w:sz w:val="24"/>
        <w:szCs w:val="24"/>
      </w:rPr>
      <w:instrText>PAGE   \* MERGEFORMAT</w:instrText>
    </w:r>
    <w:r w:rsidRPr="00603A20">
      <w:rPr>
        <w:rFonts w:ascii="Times New Roman" w:hAnsi="Times New Roman"/>
        <w:sz w:val="24"/>
        <w:szCs w:val="24"/>
      </w:rPr>
      <w:fldChar w:fldCharType="separate"/>
    </w:r>
    <w:r w:rsidRPr="00EA1327">
      <w:rPr>
        <w:rFonts w:ascii="Times New Roman" w:hAnsi="Times New Roman"/>
        <w:noProof/>
        <w:sz w:val="24"/>
        <w:szCs w:val="24"/>
        <w:lang w:val="ru-RU"/>
      </w:rPr>
      <w:t>4</w:t>
    </w:r>
    <w:r w:rsidRPr="00603A20">
      <w:rPr>
        <w:rFonts w:ascii="Times New Roman" w:hAnsi="Times New Roman"/>
        <w:sz w:val="24"/>
        <w:szCs w:val="24"/>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Pr="00603A20" w:rsidRDefault="00093A20">
    <w:pPr>
      <w:pStyle w:val="Header"/>
      <w:jc w:val="center"/>
      <w:rPr>
        <w:rFonts w:ascii="Times New Roman" w:hAnsi="Times New Roman"/>
        <w:sz w:val="24"/>
        <w:szCs w:val="24"/>
      </w:rPr>
    </w:pPr>
    <w:r w:rsidRPr="00603A20">
      <w:rPr>
        <w:rFonts w:ascii="Times New Roman" w:hAnsi="Times New Roman"/>
        <w:sz w:val="24"/>
        <w:szCs w:val="24"/>
      </w:rPr>
      <w:fldChar w:fldCharType="begin"/>
    </w:r>
    <w:r w:rsidRPr="00603A20">
      <w:rPr>
        <w:rFonts w:ascii="Times New Roman" w:hAnsi="Times New Roman"/>
        <w:sz w:val="24"/>
        <w:szCs w:val="24"/>
      </w:rPr>
      <w:instrText>PAGE   \* MERGEFORMAT</w:instrText>
    </w:r>
    <w:r w:rsidRPr="00603A20">
      <w:rPr>
        <w:rFonts w:ascii="Times New Roman" w:hAnsi="Times New Roman"/>
        <w:sz w:val="24"/>
        <w:szCs w:val="24"/>
      </w:rPr>
      <w:fldChar w:fldCharType="separate"/>
    </w:r>
    <w:r w:rsidRPr="00EA1327">
      <w:rPr>
        <w:rFonts w:ascii="Times New Roman" w:hAnsi="Times New Roman"/>
        <w:noProof/>
        <w:sz w:val="24"/>
        <w:szCs w:val="24"/>
        <w:lang w:val="ru-RU"/>
      </w:rPr>
      <w:t>3</w:t>
    </w:r>
    <w:r w:rsidRPr="00603A20">
      <w:rPr>
        <w:rFonts w:ascii="Times New Roman" w:hAnsi="Times New Roman"/>
        <w:sz w:val="24"/>
        <w:szCs w:val="24"/>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Pr="00603A20" w:rsidRDefault="00093A20">
    <w:pPr>
      <w:pStyle w:val="Header"/>
      <w:jc w:val="center"/>
      <w:rPr>
        <w:rFonts w:ascii="Times New Roman" w:hAnsi="Times New Roman"/>
        <w:sz w:val="24"/>
        <w:szCs w:val="24"/>
      </w:rPr>
    </w:pPr>
    <w:r w:rsidRPr="00603A20">
      <w:rPr>
        <w:rFonts w:ascii="Times New Roman" w:hAnsi="Times New Roman"/>
        <w:sz w:val="24"/>
        <w:szCs w:val="24"/>
      </w:rPr>
      <w:fldChar w:fldCharType="begin"/>
    </w:r>
    <w:r w:rsidRPr="00603A20">
      <w:rPr>
        <w:rFonts w:ascii="Times New Roman" w:hAnsi="Times New Roman"/>
        <w:sz w:val="24"/>
        <w:szCs w:val="24"/>
      </w:rPr>
      <w:instrText>PAGE   \* MERGEFORMAT</w:instrText>
    </w:r>
    <w:r w:rsidRPr="00603A20">
      <w:rPr>
        <w:rFonts w:ascii="Times New Roman" w:hAnsi="Times New Roman"/>
        <w:sz w:val="24"/>
        <w:szCs w:val="24"/>
      </w:rPr>
      <w:fldChar w:fldCharType="separate"/>
    </w:r>
    <w:r w:rsidRPr="00EA1327">
      <w:rPr>
        <w:rFonts w:ascii="Times New Roman" w:hAnsi="Times New Roman"/>
        <w:noProof/>
        <w:sz w:val="24"/>
        <w:szCs w:val="24"/>
        <w:lang w:val="ru-RU"/>
      </w:rPr>
      <w:t>4</w:t>
    </w:r>
    <w:r w:rsidRPr="00603A20">
      <w:rPr>
        <w:rFonts w:ascii="Times New Roman" w:hAnsi="Times New Roman"/>
        <w:sz w:val="24"/>
        <w:szCs w:val="24"/>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20" w:rsidRDefault="00093A20" w:rsidP="00F7623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93A20" w:rsidRDefault="00093A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55E09"/>
    <w:multiLevelType w:val="hybridMultilevel"/>
    <w:tmpl w:val="A51ED9CE"/>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1">
    <w:nsid w:val="00BF4762"/>
    <w:multiLevelType w:val="hybridMultilevel"/>
    <w:tmpl w:val="5BB2311E"/>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2">
    <w:nsid w:val="042F31CD"/>
    <w:multiLevelType w:val="hybridMultilevel"/>
    <w:tmpl w:val="6144DDC0"/>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3">
    <w:nsid w:val="05FE1360"/>
    <w:multiLevelType w:val="hybridMultilevel"/>
    <w:tmpl w:val="05CA5AA6"/>
    <w:lvl w:ilvl="0" w:tplc="0CE64A4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6587BE2"/>
    <w:multiLevelType w:val="hybridMultilevel"/>
    <w:tmpl w:val="5CA6EABE"/>
    <w:lvl w:ilvl="0" w:tplc="24541C1E">
      <w:start w:val="1"/>
      <w:numFmt w:val="decimal"/>
      <w:lvlText w:val="%1."/>
      <w:lvlJc w:val="left"/>
      <w:pPr>
        <w:ind w:left="1077"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7B26748"/>
    <w:multiLevelType w:val="hybridMultilevel"/>
    <w:tmpl w:val="F3EA13E8"/>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6">
    <w:nsid w:val="08BA72B5"/>
    <w:multiLevelType w:val="hybridMultilevel"/>
    <w:tmpl w:val="14348AA2"/>
    <w:lvl w:ilvl="0" w:tplc="0419000F">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9332A7E"/>
    <w:multiLevelType w:val="hybridMultilevel"/>
    <w:tmpl w:val="D3EA340C"/>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8">
    <w:nsid w:val="0946013C"/>
    <w:multiLevelType w:val="hybridMultilevel"/>
    <w:tmpl w:val="23EA3C7A"/>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9">
    <w:nsid w:val="0DD37CC8"/>
    <w:multiLevelType w:val="hybridMultilevel"/>
    <w:tmpl w:val="8CC4B8A2"/>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10">
    <w:nsid w:val="129753EA"/>
    <w:multiLevelType w:val="hybridMultilevel"/>
    <w:tmpl w:val="24E025AC"/>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11">
    <w:nsid w:val="13D76107"/>
    <w:multiLevelType w:val="hybridMultilevel"/>
    <w:tmpl w:val="42E48A8A"/>
    <w:lvl w:ilvl="0" w:tplc="04190011">
      <w:start w:val="1"/>
      <w:numFmt w:val="decimal"/>
      <w:lvlText w:val="%1)"/>
      <w:lvlJc w:val="left"/>
      <w:pPr>
        <w:ind w:left="943" w:hanging="360"/>
      </w:pPr>
      <w:rPr>
        <w:rFonts w:cs="Times New Roman"/>
      </w:rPr>
    </w:lvl>
    <w:lvl w:ilvl="1" w:tplc="04190019" w:tentative="1">
      <w:start w:val="1"/>
      <w:numFmt w:val="lowerLetter"/>
      <w:lvlText w:val="%2."/>
      <w:lvlJc w:val="left"/>
      <w:pPr>
        <w:ind w:left="1663" w:hanging="360"/>
      </w:pPr>
      <w:rPr>
        <w:rFonts w:cs="Times New Roman"/>
      </w:rPr>
    </w:lvl>
    <w:lvl w:ilvl="2" w:tplc="0419001B" w:tentative="1">
      <w:start w:val="1"/>
      <w:numFmt w:val="lowerRoman"/>
      <w:lvlText w:val="%3."/>
      <w:lvlJc w:val="right"/>
      <w:pPr>
        <w:ind w:left="2383" w:hanging="180"/>
      </w:pPr>
      <w:rPr>
        <w:rFonts w:cs="Times New Roman"/>
      </w:rPr>
    </w:lvl>
    <w:lvl w:ilvl="3" w:tplc="0419000F" w:tentative="1">
      <w:start w:val="1"/>
      <w:numFmt w:val="decimal"/>
      <w:lvlText w:val="%4."/>
      <w:lvlJc w:val="left"/>
      <w:pPr>
        <w:ind w:left="3103" w:hanging="360"/>
      </w:pPr>
      <w:rPr>
        <w:rFonts w:cs="Times New Roman"/>
      </w:rPr>
    </w:lvl>
    <w:lvl w:ilvl="4" w:tplc="04190019" w:tentative="1">
      <w:start w:val="1"/>
      <w:numFmt w:val="lowerLetter"/>
      <w:lvlText w:val="%5."/>
      <w:lvlJc w:val="left"/>
      <w:pPr>
        <w:ind w:left="3823" w:hanging="360"/>
      </w:pPr>
      <w:rPr>
        <w:rFonts w:cs="Times New Roman"/>
      </w:rPr>
    </w:lvl>
    <w:lvl w:ilvl="5" w:tplc="0419001B" w:tentative="1">
      <w:start w:val="1"/>
      <w:numFmt w:val="lowerRoman"/>
      <w:lvlText w:val="%6."/>
      <w:lvlJc w:val="right"/>
      <w:pPr>
        <w:ind w:left="4543" w:hanging="180"/>
      </w:pPr>
      <w:rPr>
        <w:rFonts w:cs="Times New Roman"/>
      </w:rPr>
    </w:lvl>
    <w:lvl w:ilvl="6" w:tplc="0419000F" w:tentative="1">
      <w:start w:val="1"/>
      <w:numFmt w:val="decimal"/>
      <w:lvlText w:val="%7."/>
      <w:lvlJc w:val="left"/>
      <w:pPr>
        <w:ind w:left="5263" w:hanging="360"/>
      </w:pPr>
      <w:rPr>
        <w:rFonts w:cs="Times New Roman"/>
      </w:rPr>
    </w:lvl>
    <w:lvl w:ilvl="7" w:tplc="04190019" w:tentative="1">
      <w:start w:val="1"/>
      <w:numFmt w:val="lowerLetter"/>
      <w:lvlText w:val="%8."/>
      <w:lvlJc w:val="left"/>
      <w:pPr>
        <w:ind w:left="5983" w:hanging="360"/>
      </w:pPr>
      <w:rPr>
        <w:rFonts w:cs="Times New Roman"/>
      </w:rPr>
    </w:lvl>
    <w:lvl w:ilvl="8" w:tplc="0419001B" w:tentative="1">
      <w:start w:val="1"/>
      <w:numFmt w:val="lowerRoman"/>
      <w:lvlText w:val="%9."/>
      <w:lvlJc w:val="right"/>
      <w:pPr>
        <w:ind w:left="6703" w:hanging="180"/>
      </w:pPr>
      <w:rPr>
        <w:rFonts w:cs="Times New Roman"/>
      </w:rPr>
    </w:lvl>
  </w:abstractNum>
  <w:abstractNum w:abstractNumId="12">
    <w:nsid w:val="15273B74"/>
    <w:multiLevelType w:val="hybridMultilevel"/>
    <w:tmpl w:val="D11A7790"/>
    <w:lvl w:ilvl="0" w:tplc="52DC130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6881E55"/>
    <w:multiLevelType w:val="hybridMultilevel"/>
    <w:tmpl w:val="98F09BF4"/>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14">
    <w:nsid w:val="1ABD6DE7"/>
    <w:multiLevelType w:val="hybridMultilevel"/>
    <w:tmpl w:val="F1F03B36"/>
    <w:lvl w:ilvl="0" w:tplc="D7486C32">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1AE1546A"/>
    <w:multiLevelType w:val="hybridMultilevel"/>
    <w:tmpl w:val="487C48C4"/>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16">
    <w:nsid w:val="1B12484B"/>
    <w:multiLevelType w:val="hybridMultilevel"/>
    <w:tmpl w:val="A566D4DC"/>
    <w:lvl w:ilvl="0" w:tplc="0419000F">
      <w:start w:val="1"/>
      <w:numFmt w:val="decimal"/>
      <w:lvlText w:val="%1."/>
      <w:lvlJc w:val="left"/>
      <w:pPr>
        <w:ind w:left="1077" w:hanging="360"/>
      </w:pPr>
      <w:rPr>
        <w:rFonts w:cs="Times New Roman"/>
        <w:sz w:val="24"/>
        <w:szCs w:val="24"/>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17">
    <w:nsid w:val="1BA13740"/>
    <w:multiLevelType w:val="hybridMultilevel"/>
    <w:tmpl w:val="C78272E4"/>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18">
    <w:nsid w:val="1D795E5A"/>
    <w:multiLevelType w:val="hybridMultilevel"/>
    <w:tmpl w:val="1A8A7B0E"/>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19">
    <w:nsid w:val="1FAD7528"/>
    <w:multiLevelType w:val="hybridMultilevel"/>
    <w:tmpl w:val="AA74963C"/>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20">
    <w:nsid w:val="1FBE7D51"/>
    <w:multiLevelType w:val="hybridMultilevel"/>
    <w:tmpl w:val="AC1AEFA0"/>
    <w:lvl w:ilvl="0" w:tplc="04190011">
      <w:start w:val="1"/>
      <w:numFmt w:val="decimal"/>
      <w:lvlText w:val="%1)"/>
      <w:lvlJc w:val="left"/>
      <w:pPr>
        <w:ind w:left="943" w:hanging="360"/>
      </w:pPr>
      <w:rPr>
        <w:rFonts w:cs="Times New Roman"/>
      </w:rPr>
    </w:lvl>
    <w:lvl w:ilvl="1" w:tplc="04190019" w:tentative="1">
      <w:start w:val="1"/>
      <w:numFmt w:val="lowerLetter"/>
      <w:lvlText w:val="%2."/>
      <w:lvlJc w:val="left"/>
      <w:pPr>
        <w:ind w:left="1663" w:hanging="360"/>
      </w:pPr>
      <w:rPr>
        <w:rFonts w:cs="Times New Roman"/>
      </w:rPr>
    </w:lvl>
    <w:lvl w:ilvl="2" w:tplc="0419001B" w:tentative="1">
      <w:start w:val="1"/>
      <w:numFmt w:val="lowerRoman"/>
      <w:lvlText w:val="%3."/>
      <w:lvlJc w:val="right"/>
      <w:pPr>
        <w:ind w:left="2383" w:hanging="180"/>
      </w:pPr>
      <w:rPr>
        <w:rFonts w:cs="Times New Roman"/>
      </w:rPr>
    </w:lvl>
    <w:lvl w:ilvl="3" w:tplc="0419000F" w:tentative="1">
      <w:start w:val="1"/>
      <w:numFmt w:val="decimal"/>
      <w:lvlText w:val="%4."/>
      <w:lvlJc w:val="left"/>
      <w:pPr>
        <w:ind w:left="3103" w:hanging="360"/>
      </w:pPr>
      <w:rPr>
        <w:rFonts w:cs="Times New Roman"/>
      </w:rPr>
    </w:lvl>
    <w:lvl w:ilvl="4" w:tplc="04190019" w:tentative="1">
      <w:start w:val="1"/>
      <w:numFmt w:val="lowerLetter"/>
      <w:lvlText w:val="%5."/>
      <w:lvlJc w:val="left"/>
      <w:pPr>
        <w:ind w:left="3823" w:hanging="360"/>
      </w:pPr>
      <w:rPr>
        <w:rFonts w:cs="Times New Roman"/>
      </w:rPr>
    </w:lvl>
    <w:lvl w:ilvl="5" w:tplc="0419001B" w:tentative="1">
      <w:start w:val="1"/>
      <w:numFmt w:val="lowerRoman"/>
      <w:lvlText w:val="%6."/>
      <w:lvlJc w:val="right"/>
      <w:pPr>
        <w:ind w:left="4543" w:hanging="180"/>
      </w:pPr>
      <w:rPr>
        <w:rFonts w:cs="Times New Roman"/>
      </w:rPr>
    </w:lvl>
    <w:lvl w:ilvl="6" w:tplc="0419000F" w:tentative="1">
      <w:start w:val="1"/>
      <w:numFmt w:val="decimal"/>
      <w:lvlText w:val="%7."/>
      <w:lvlJc w:val="left"/>
      <w:pPr>
        <w:ind w:left="5263" w:hanging="360"/>
      </w:pPr>
      <w:rPr>
        <w:rFonts w:cs="Times New Roman"/>
      </w:rPr>
    </w:lvl>
    <w:lvl w:ilvl="7" w:tplc="04190019" w:tentative="1">
      <w:start w:val="1"/>
      <w:numFmt w:val="lowerLetter"/>
      <w:lvlText w:val="%8."/>
      <w:lvlJc w:val="left"/>
      <w:pPr>
        <w:ind w:left="5983" w:hanging="360"/>
      </w:pPr>
      <w:rPr>
        <w:rFonts w:cs="Times New Roman"/>
      </w:rPr>
    </w:lvl>
    <w:lvl w:ilvl="8" w:tplc="0419001B" w:tentative="1">
      <w:start w:val="1"/>
      <w:numFmt w:val="lowerRoman"/>
      <w:lvlText w:val="%9."/>
      <w:lvlJc w:val="right"/>
      <w:pPr>
        <w:ind w:left="6703" w:hanging="180"/>
      </w:pPr>
      <w:rPr>
        <w:rFonts w:cs="Times New Roman"/>
      </w:rPr>
    </w:lvl>
  </w:abstractNum>
  <w:abstractNum w:abstractNumId="21">
    <w:nsid w:val="21C4090C"/>
    <w:multiLevelType w:val="hybridMultilevel"/>
    <w:tmpl w:val="FBC66AA4"/>
    <w:lvl w:ilvl="0" w:tplc="73421EF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1C653FD"/>
    <w:multiLevelType w:val="hybridMultilevel"/>
    <w:tmpl w:val="25B886C8"/>
    <w:lvl w:ilvl="0" w:tplc="18B8AEF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21E04B2F"/>
    <w:multiLevelType w:val="hybridMultilevel"/>
    <w:tmpl w:val="3DFA02A6"/>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24">
    <w:nsid w:val="24615289"/>
    <w:multiLevelType w:val="hybridMultilevel"/>
    <w:tmpl w:val="4E3A9598"/>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25">
    <w:nsid w:val="26E96E6D"/>
    <w:multiLevelType w:val="hybridMultilevel"/>
    <w:tmpl w:val="2ED61572"/>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26">
    <w:nsid w:val="2792426B"/>
    <w:multiLevelType w:val="hybridMultilevel"/>
    <w:tmpl w:val="850465DE"/>
    <w:lvl w:ilvl="0" w:tplc="11AA2694">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28951E95"/>
    <w:multiLevelType w:val="hybridMultilevel"/>
    <w:tmpl w:val="22A2F03A"/>
    <w:lvl w:ilvl="0" w:tplc="947CEB2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28F20486"/>
    <w:multiLevelType w:val="hybridMultilevel"/>
    <w:tmpl w:val="8BE68670"/>
    <w:lvl w:ilvl="0" w:tplc="04190011">
      <w:start w:val="1"/>
      <w:numFmt w:val="decimal"/>
      <w:lvlText w:val="%1)"/>
      <w:lvlJc w:val="left"/>
      <w:pPr>
        <w:ind w:left="1077" w:hanging="360"/>
      </w:pPr>
      <w:rPr>
        <w:rFonts w:cs="Times New Roman"/>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29">
    <w:nsid w:val="2A007465"/>
    <w:multiLevelType w:val="hybridMultilevel"/>
    <w:tmpl w:val="17CEA32E"/>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30">
    <w:nsid w:val="2B9C2CC6"/>
    <w:multiLevelType w:val="hybridMultilevel"/>
    <w:tmpl w:val="98CEB0FA"/>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31">
    <w:nsid w:val="2C366000"/>
    <w:multiLevelType w:val="hybridMultilevel"/>
    <w:tmpl w:val="614E485E"/>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32">
    <w:nsid w:val="2CA87783"/>
    <w:multiLevelType w:val="hybridMultilevel"/>
    <w:tmpl w:val="6A363A98"/>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33">
    <w:nsid w:val="2D153FAE"/>
    <w:multiLevelType w:val="hybridMultilevel"/>
    <w:tmpl w:val="5C9418B4"/>
    <w:lvl w:ilvl="0" w:tplc="04190011">
      <w:start w:val="1"/>
      <w:numFmt w:val="decimal"/>
      <w:lvlText w:val="%1)"/>
      <w:lvlJc w:val="left"/>
      <w:pPr>
        <w:ind w:left="935" w:hanging="360"/>
      </w:pPr>
      <w:rPr>
        <w:rFonts w:cs="Times New Roman"/>
      </w:rPr>
    </w:lvl>
    <w:lvl w:ilvl="1" w:tplc="04190019" w:tentative="1">
      <w:start w:val="1"/>
      <w:numFmt w:val="lowerLetter"/>
      <w:lvlText w:val="%2."/>
      <w:lvlJc w:val="left"/>
      <w:pPr>
        <w:ind w:left="1655" w:hanging="360"/>
      </w:pPr>
      <w:rPr>
        <w:rFonts w:cs="Times New Roman"/>
      </w:rPr>
    </w:lvl>
    <w:lvl w:ilvl="2" w:tplc="0419001B" w:tentative="1">
      <w:start w:val="1"/>
      <w:numFmt w:val="lowerRoman"/>
      <w:lvlText w:val="%3."/>
      <w:lvlJc w:val="right"/>
      <w:pPr>
        <w:ind w:left="2375" w:hanging="180"/>
      </w:pPr>
      <w:rPr>
        <w:rFonts w:cs="Times New Roman"/>
      </w:rPr>
    </w:lvl>
    <w:lvl w:ilvl="3" w:tplc="0419000F" w:tentative="1">
      <w:start w:val="1"/>
      <w:numFmt w:val="decimal"/>
      <w:lvlText w:val="%4."/>
      <w:lvlJc w:val="left"/>
      <w:pPr>
        <w:ind w:left="3095" w:hanging="360"/>
      </w:pPr>
      <w:rPr>
        <w:rFonts w:cs="Times New Roman"/>
      </w:rPr>
    </w:lvl>
    <w:lvl w:ilvl="4" w:tplc="04190019" w:tentative="1">
      <w:start w:val="1"/>
      <w:numFmt w:val="lowerLetter"/>
      <w:lvlText w:val="%5."/>
      <w:lvlJc w:val="left"/>
      <w:pPr>
        <w:ind w:left="3815" w:hanging="360"/>
      </w:pPr>
      <w:rPr>
        <w:rFonts w:cs="Times New Roman"/>
      </w:rPr>
    </w:lvl>
    <w:lvl w:ilvl="5" w:tplc="0419001B" w:tentative="1">
      <w:start w:val="1"/>
      <w:numFmt w:val="lowerRoman"/>
      <w:lvlText w:val="%6."/>
      <w:lvlJc w:val="right"/>
      <w:pPr>
        <w:ind w:left="4535" w:hanging="180"/>
      </w:pPr>
      <w:rPr>
        <w:rFonts w:cs="Times New Roman"/>
      </w:rPr>
    </w:lvl>
    <w:lvl w:ilvl="6" w:tplc="0419000F" w:tentative="1">
      <w:start w:val="1"/>
      <w:numFmt w:val="decimal"/>
      <w:lvlText w:val="%7."/>
      <w:lvlJc w:val="left"/>
      <w:pPr>
        <w:ind w:left="5255" w:hanging="360"/>
      </w:pPr>
      <w:rPr>
        <w:rFonts w:cs="Times New Roman"/>
      </w:rPr>
    </w:lvl>
    <w:lvl w:ilvl="7" w:tplc="04190019" w:tentative="1">
      <w:start w:val="1"/>
      <w:numFmt w:val="lowerLetter"/>
      <w:lvlText w:val="%8."/>
      <w:lvlJc w:val="left"/>
      <w:pPr>
        <w:ind w:left="5975" w:hanging="360"/>
      </w:pPr>
      <w:rPr>
        <w:rFonts w:cs="Times New Roman"/>
      </w:rPr>
    </w:lvl>
    <w:lvl w:ilvl="8" w:tplc="0419001B" w:tentative="1">
      <w:start w:val="1"/>
      <w:numFmt w:val="lowerRoman"/>
      <w:lvlText w:val="%9."/>
      <w:lvlJc w:val="right"/>
      <w:pPr>
        <w:ind w:left="6695" w:hanging="180"/>
      </w:pPr>
      <w:rPr>
        <w:rFonts w:cs="Times New Roman"/>
      </w:rPr>
    </w:lvl>
  </w:abstractNum>
  <w:abstractNum w:abstractNumId="34">
    <w:nsid w:val="306A7E71"/>
    <w:multiLevelType w:val="hybridMultilevel"/>
    <w:tmpl w:val="C7EC53F8"/>
    <w:lvl w:ilvl="0" w:tplc="0B561EC2">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374E596F"/>
    <w:multiLevelType w:val="hybridMultilevel"/>
    <w:tmpl w:val="74D697CC"/>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36">
    <w:nsid w:val="378702EF"/>
    <w:multiLevelType w:val="hybridMultilevel"/>
    <w:tmpl w:val="7E169EE0"/>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37">
    <w:nsid w:val="39C339A7"/>
    <w:multiLevelType w:val="hybridMultilevel"/>
    <w:tmpl w:val="D22EBF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3AB032FC"/>
    <w:multiLevelType w:val="hybridMultilevel"/>
    <w:tmpl w:val="7A326F50"/>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39">
    <w:nsid w:val="3B556380"/>
    <w:multiLevelType w:val="hybridMultilevel"/>
    <w:tmpl w:val="DA26879A"/>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40">
    <w:nsid w:val="3CA83594"/>
    <w:multiLevelType w:val="hybridMultilevel"/>
    <w:tmpl w:val="3BE2D390"/>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41">
    <w:nsid w:val="3CF41212"/>
    <w:multiLevelType w:val="hybridMultilevel"/>
    <w:tmpl w:val="DFAA25FE"/>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42">
    <w:nsid w:val="3FC23BC6"/>
    <w:multiLevelType w:val="hybridMultilevel"/>
    <w:tmpl w:val="9D4609F6"/>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43">
    <w:nsid w:val="3FF13296"/>
    <w:multiLevelType w:val="hybridMultilevel"/>
    <w:tmpl w:val="D0E45BA6"/>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44">
    <w:nsid w:val="413A7D64"/>
    <w:multiLevelType w:val="hybridMultilevel"/>
    <w:tmpl w:val="61265538"/>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45">
    <w:nsid w:val="426F518C"/>
    <w:multiLevelType w:val="hybridMultilevel"/>
    <w:tmpl w:val="FC562330"/>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46">
    <w:nsid w:val="42C83147"/>
    <w:multiLevelType w:val="hybridMultilevel"/>
    <w:tmpl w:val="4352006A"/>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47">
    <w:nsid w:val="432B184E"/>
    <w:multiLevelType w:val="hybridMultilevel"/>
    <w:tmpl w:val="586457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43427262"/>
    <w:multiLevelType w:val="hybridMultilevel"/>
    <w:tmpl w:val="EFE0EDC0"/>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49">
    <w:nsid w:val="448E2DD5"/>
    <w:multiLevelType w:val="hybridMultilevel"/>
    <w:tmpl w:val="0762BF0A"/>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50">
    <w:nsid w:val="484F4CCD"/>
    <w:multiLevelType w:val="hybridMultilevel"/>
    <w:tmpl w:val="534607D4"/>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51">
    <w:nsid w:val="4A5C7A7E"/>
    <w:multiLevelType w:val="hybridMultilevel"/>
    <w:tmpl w:val="02FE0A3A"/>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52">
    <w:nsid w:val="4A770E1E"/>
    <w:multiLevelType w:val="hybridMultilevel"/>
    <w:tmpl w:val="7598E4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4AC937D9"/>
    <w:multiLevelType w:val="hybridMultilevel"/>
    <w:tmpl w:val="805499EE"/>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54">
    <w:nsid w:val="4AEC12BF"/>
    <w:multiLevelType w:val="hybridMultilevel"/>
    <w:tmpl w:val="9C5C107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4C3A14AC"/>
    <w:multiLevelType w:val="hybridMultilevel"/>
    <w:tmpl w:val="6C4616FC"/>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56">
    <w:nsid w:val="4F1C2865"/>
    <w:multiLevelType w:val="hybridMultilevel"/>
    <w:tmpl w:val="EAFA1BC2"/>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57">
    <w:nsid w:val="5083695E"/>
    <w:multiLevelType w:val="hybridMultilevel"/>
    <w:tmpl w:val="FF5C0E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522B0E70"/>
    <w:multiLevelType w:val="hybridMultilevel"/>
    <w:tmpl w:val="07083FDC"/>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59">
    <w:nsid w:val="534366C5"/>
    <w:multiLevelType w:val="hybridMultilevel"/>
    <w:tmpl w:val="342A9A34"/>
    <w:lvl w:ilvl="0" w:tplc="0422000F">
      <w:start w:val="1"/>
      <w:numFmt w:val="decimal"/>
      <w:lvlText w:val="%1."/>
      <w:lvlJc w:val="left"/>
      <w:pPr>
        <w:ind w:left="643" w:hanging="360"/>
      </w:pPr>
      <w:rPr>
        <w:rFonts w:cs="Times New Roman"/>
      </w:rPr>
    </w:lvl>
    <w:lvl w:ilvl="1" w:tplc="04220019">
      <w:start w:val="1"/>
      <w:numFmt w:val="lowerLetter"/>
      <w:lvlText w:val="%2."/>
      <w:lvlJc w:val="left"/>
      <w:pPr>
        <w:ind w:left="1363" w:hanging="360"/>
      </w:pPr>
      <w:rPr>
        <w:rFonts w:cs="Times New Roman"/>
      </w:rPr>
    </w:lvl>
    <w:lvl w:ilvl="2" w:tplc="0422001B">
      <w:start w:val="1"/>
      <w:numFmt w:val="lowerRoman"/>
      <w:lvlText w:val="%3."/>
      <w:lvlJc w:val="right"/>
      <w:pPr>
        <w:ind w:left="2083" w:hanging="180"/>
      </w:pPr>
      <w:rPr>
        <w:rFonts w:cs="Times New Roman"/>
      </w:rPr>
    </w:lvl>
    <w:lvl w:ilvl="3" w:tplc="0422000F">
      <w:start w:val="1"/>
      <w:numFmt w:val="decimal"/>
      <w:lvlText w:val="%4."/>
      <w:lvlJc w:val="left"/>
      <w:pPr>
        <w:ind w:left="2803" w:hanging="360"/>
      </w:pPr>
      <w:rPr>
        <w:rFonts w:cs="Times New Roman"/>
      </w:rPr>
    </w:lvl>
    <w:lvl w:ilvl="4" w:tplc="04220019">
      <w:start w:val="1"/>
      <w:numFmt w:val="lowerLetter"/>
      <w:lvlText w:val="%5."/>
      <w:lvlJc w:val="left"/>
      <w:pPr>
        <w:ind w:left="3523" w:hanging="360"/>
      </w:pPr>
      <w:rPr>
        <w:rFonts w:cs="Times New Roman"/>
      </w:rPr>
    </w:lvl>
    <w:lvl w:ilvl="5" w:tplc="0422001B">
      <w:start w:val="1"/>
      <w:numFmt w:val="lowerRoman"/>
      <w:lvlText w:val="%6."/>
      <w:lvlJc w:val="right"/>
      <w:pPr>
        <w:ind w:left="4243" w:hanging="180"/>
      </w:pPr>
      <w:rPr>
        <w:rFonts w:cs="Times New Roman"/>
      </w:rPr>
    </w:lvl>
    <w:lvl w:ilvl="6" w:tplc="0422000F">
      <w:start w:val="1"/>
      <w:numFmt w:val="decimal"/>
      <w:lvlText w:val="%7."/>
      <w:lvlJc w:val="left"/>
      <w:pPr>
        <w:ind w:left="4963" w:hanging="360"/>
      </w:pPr>
      <w:rPr>
        <w:rFonts w:cs="Times New Roman"/>
      </w:rPr>
    </w:lvl>
    <w:lvl w:ilvl="7" w:tplc="04220019">
      <w:start w:val="1"/>
      <w:numFmt w:val="lowerLetter"/>
      <w:lvlText w:val="%8."/>
      <w:lvlJc w:val="left"/>
      <w:pPr>
        <w:ind w:left="5683" w:hanging="360"/>
      </w:pPr>
      <w:rPr>
        <w:rFonts w:cs="Times New Roman"/>
      </w:rPr>
    </w:lvl>
    <w:lvl w:ilvl="8" w:tplc="0422001B">
      <w:start w:val="1"/>
      <w:numFmt w:val="lowerRoman"/>
      <w:lvlText w:val="%9."/>
      <w:lvlJc w:val="right"/>
      <w:pPr>
        <w:ind w:left="6403" w:hanging="180"/>
      </w:pPr>
      <w:rPr>
        <w:rFonts w:cs="Times New Roman"/>
      </w:rPr>
    </w:lvl>
  </w:abstractNum>
  <w:abstractNum w:abstractNumId="60">
    <w:nsid w:val="53647B17"/>
    <w:multiLevelType w:val="hybridMultilevel"/>
    <w:tmpl w:val="CE2AAF78"/>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61">
    <w:nsid w:val="53A35621"/>
    <w:multiLevelType w:val="hybridMultilevel"/>
    <w:tmpl w:val="9B5EE918"/>
    <w:lvl w:ilvl="0" w:tplc="F1A843B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542132C6"/>
    <w:multiLevelType w:val="hybridMultilevel"/>
    <w:tmpl w:val="00B44A66"/>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63">
    <w:nsid w:val="54EF113A"/>
    <w:multiLevelType w:val="hybridMultilevel"/>
    <w:tmpl w:val="E570AA4C"/>
    <w:lvl w:ilvl="0" w:tplc="F2C4E5FC">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5664042E"/>
    <w:multiLevelType w:val="hybridMultilevel"/>
    <w:tmpl w:val="7F28C38E"/>
    <w:lvl w:ilvl="0" w:tplc="9CEC7AB8">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5E12148A"/>
    <w:multiLevelType w:val="hybridMultilevel"/>
    <w:tmpl w:val="3FCAAB3C"/>
    <w:lvl w:ilvl="0" w:tplc="04190011">
      <w:start w:val="1"/>
      <w:numFmt w:val="decimal"/>
      <w:lvlText w:val="%1)"/>
      <w:lvlJc w:val="left"/>
      <w:pPr>
        <w:ind w:left="943" w:hanging="360"/>
      </w:pPr>
      <w:rPr>
        <w:rFonts w:cs="Times New Roman"/>
      </w:rPr>
    </w:lvl>
    <w:lvl w:ilvl="1" w:tplc="04190019" w:tentative="1">
      <w:start w:val="1"/>
      <w:numFmt w:val="lowerLetter"/>
      <w:lvlText w:val="%2."/>
      <w:lvlJc w:val="left"/>
      <w:pPr>
        <w:ind w:left="1663" w:hanging="360"/>
      </w:pPr>
      <w:rPr>
        <w:rFonts w:cs="Times New Roman"/>
      </w:rPr>
    </w:lvl>
    <w:lvl w:ilvl="2" w:tplc="0419001B" w:tentative="1">
      <w:start w:val="1"/>
      <w:numFmt w:val="lowerRoman"/>
      <w:lvlText w:val="%3."/>
      <w:lvlJc w:val="right"/>
      <w:pPr>
        <w:ind w:left="2383" w:hanging="180"/>
      </w:pPr>
      <w:rPr>
        <w:rFonts w:cs="Times New Roman"/>
      </w:rPr>
    </w:lvl>
    <w:lvl w:ilvl="3" w:tplc="0419000F" w:tentative="1">
      <w:start w:val="1"/>
      <w:numFmt w:val="decimal"/>
      <w:lvlText w:val="%4."/>
      <w:lvlJc w:val="left"/>
      <w:pPr>
        <w:ind w:left="3103" w:hanging="360"/>
      </w:pPr>
      <w:rPr>
        <w:rFonts w:cs="Times New Roman"/>
      </w:rPr>
    </w:lvl>
    <w:lvl w:ilvl="4" w:tplc="04190019" w:tentative="1">
      <w:start w:val="1"/>
      <w:numFmt w:val="lowerLetter"/>
      <w:lvlText w:val="%5."/>
      <w:lvlJc w:val="left"/>
      <w:pPr>
        <w:ind w:left="3823" w:hanging="360"/>
      </w:pPr>
      <w:rPr>
        <w:rFonts w:cs="Times New Roman"/>
      </w:rPr>
    </w:lvl>
    <w:lvl w:ilvl="5" w:tplc="0419001B" w:tentative="1">
      <w:start w:val="1"/>
      <w:numFmt w:val="lowerRoman"/>
      <w:lvlText w:val="%6."/>
      <w:lvlJc w:val="right"/>
      <w:pPr>
        <w:ind w:left="4543" w:hanging="180"/>
      </w:pPr>
      <w:rPr>
        <w:rFonts w:cs="Times New Roman"/>
      </w:rPr>
    </w:lvl>
    <w:lvl w:ilvl="6" w:tplc="0419000F" w:tentative="1">
      <w:start w:val="1"/>
      <w:numFmt w:val="decimal"/>
      <w:lvlText w:val="%7."/>
      <w:lvlJc w:val="left"/>
      <w:pPr>
        <w:ind w:left="5263" w:hanging="360"/>
      </w:pPr>
      <w:rPr>
        <w:rFonts w:cs="Times New Roman"/>
      </w:rPr>
    </w:lvl>
    <w:lvl w:ilvl="7" w:tplc="04190019" w:tentative="1">
      <w:start w:val="1"/>
      <w:numFmt w:val="lowerLetter"/>
      <w:lvlText w:val="%8."/>
      <w:lvlJc w:val="left"/>
      <w:pPr>
        <w:ind w:left="5983" w:hanging="360"/>
      </w:pPr>
      <w:rPr>
        <w:rFonts w:cs="Times New Roman"/>
      </w:rPr>
    </w:lvl>
    <w:lvl w:ilvl="8" w:tplc="0419001B" w:tentative="1">
      <w:start w:val="1"/>
      <w:numFmt w:val="lowerRoman"/>
      <w:lvlText w:val="%9."/>
      <w:lvlJc w:val="right"/>
      <w:pPr>
        <w:ind w:left="6703" w:hanging="180"/>
      </w:pPr>
      <w:rPr>
        <w:rFonts w:cs="Times New Roman"/>
      </w:rPr>
    </w:lvl>
  </w:abstractNum>
  <w:abstractNum w:abstractNumId="66">
    <w:nsid w:val="5F2A0FA4"/>
    <w:multiLevelType w:val="hybridMultilevel"/>
    <w:tmpl w:val="96B640AE"/>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67">
    <w:nsid w:val="60C119CD"/>
    <w:multiLevelType w:val="hybridMultilevel"/>
    <w:tmpl w:val="05A6EF3E"/>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68">
    <w:nsid w:val="63E22D93"/>
    <w:multiLevelType w:val="hybridMultilevel"/>
    <w:tmpl w:val="97EEF0C4"/>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69">
    <w:nsid w:val="64CA6198"/>
    <w:multiLevelType w:val="hybridMultilevel"/>
    <w:tmpl w:val="BD90AD8C"/>
    <w:lvl w:ilvl="0" w:tplc="04190011">
      <w:start w:val="1"/>
      <w:numFmt w:val="decimal"/>
      <w:lvlText w:val="%1)"/>
      <w:lvlJc w:val="left"/>
      <w:pPr>
        <w:ind w:left="1077" w:hanging="360"/>
      </w:pPr>
      <w:rPr>
        <w:rFonts w:cs="Times New Roman"/>
        <w:sz w:val="24"/>
        <w:szCs w:val="24"/>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70">
    <w:nsid w:val="65570E0E"/>
    <w:multiLevelType w:val="hybridMultilevel"/>
    <w:tmpl w:val="B3F8CF18"/>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71">
    <w:nsid w:val="659F54DB"/>
    <w:multiLevelType w:val="hybridMultilevel"/>
    <w:tmpl w:val="4FDE8A72"/>
    <w:lvl w:ilvl="0" w:tplc="0419000F">
      <w:start w:val="1"/>
      <w:numFmt w:val="decimal"/>
      <w:lvlText w:val="%1."/>
      <w:lvlJc w:val="left"/>
      <w:pPr>
        <w:ind w:left="943" w:hanging="360"/>
      </w:pPr>
      <w:rPr>
        <w:rFonts w:cs="Times New Roman"/>
      </w:rPr>
    </w:lvl>
    <w:lvl w:ilvl="1" w:tplc="04190019" w:tentative="1">
      <w:start w:val="1"/>
      <w:numFmt w:val="lowerLetter"/>
      <w:lvlText w:val="%2."/>
      <w:lvlJc w:val="left"/>
      <w:pPr>
        <w:ind w:left="1663" w:hanging="360"/>
      </w:pPr>
      <w:rPr>
        <w:rFonts w:cs="Times New Roman"/>
      </w:rPr>
    </w:lvl>
    <w:lvl w:ilvl="2" w:tplc="0419001B" w:tentative="1">
      <w:start w:val="1"/>
      <w:numFmt w:val="lowerRoman"/>
      <w:lvlText w:val="%3."/>
      <w:lvlJc w:val="right"/>
      <w:pPr>
        <w:ind w:left="2383" w:hanging="180"/>
      </w:pPr>
      <w:rPr>
        <w:rFonts w:cs="Times New Roman"/>
      </w:rPr>
    </w:lvl>
    <w:lvl w:ilvl="3" w:tplc="0419000F" w:tentative="1">
      <w:start w:val="1"/>
      <w:numFmt w:val="decimal"/>
      <w:lvlText w:val="%4."/>
      <w:lvlJc w:val="left"/>
      <w:pPr>
        <w:ind w:left="3103" w:hanging="360"/>
      </w:pPr>
      <w:rPr>
        <w:rFonts w:cs="Times New Roman"/>
      </w:rPr>
    </w:lvl>
    <w:lvl w:ilvl="4" w:tplc="04190019" w:tentative="1">
      <w:start w:val="1"/>
      <w:numFmt w:val="lowerLetter"/>
      <w:lvlText w:val="%5."/>
      <w:lvlJc w:val="left"/>
      <w:pPr>
        <w:ind w:left="3823" w:hanging="360"/>
      </w:pPr>
      <w:rPr>
        <w:rFonts w:cs="Times New Roman"/>
      </w:rPr>
    </w:lvl>
    <w:lvl w:ilvl="5" w:tplc="0419001B" w:tentative="1">
      <w:start w:val="1"/>
      <w:numFmt w:val="lowerRoman"/>
      <w:lvlText w:val="%6."/>
      <w:lvlJc w:val="right"/>
      <w:pPr>
        <w:ind w:left="4543" w:hanging="180"/>
      </w:pPr>
      <w:rPr>
        <w:rFonts w:cs="Times New Roman"/>
      </w:rPr>
    </w:lvl>
    <w:lvl w:ilvl="6" w:tplc="0419000F" w:tentative="1">
      <w:start w:val="1"/>
      <w:numFmt w:val="decimal"/>
      <w:lvlText w:val="%7."/>
      <w:lvlJc w:val="left"/>
      <w:pPr>
        <w:ind w:left="5263" w:hanging="360"/>
      </w:pPr>
      <w:rPr>
        <w:rFonts w:cs="Times New Roman"/>
      </w:rPr>
    </w:lvl>
    <w:lvl w:ilvl="7" w:tplc="04190019" w:tentative="1">
      <w:start w:val="1"/>
      <w:numFmt w:val="lowerLetter"/>
      <w:lvlText w:val="%8."/>
      <w:lvlJc w:val="left"/>
      <w:pPr>
        <w:ind w:left="5983" w:hanging="360"/>
      </w:pPr>
      <w:rPr>
        <w:rFonts w:cs="Times New Roman"/>
      </w:rPr>
    </w:lvl>
    <w:lvl w:ilvl="8" w:tplc="0419001B" w:tentative="1">
      <w:start w:val="1"/>
      <w:numFmt w:val="lowerRoman"/>
      <w:lvlText w:val="%9."/>
      <w:lvlJc w:val="right"/>
      <w:pPr>
        <w:ind w:left="6703" w:hanging="180"/>
      </w:pPr>
      <w:rPr>
        <w:rFonts w:cs="Times New Roman"/>
      </w:rPr>
    </w:lvl>
  </w:abstractNum>
  <w:abstractNum w:abstractNumId="72">
    <w:nsid w:val="6A12719F"/>
    <w:multiLevelType w:val="hybridMultilevel"/>
    <w:tmpl w:val="60867806"/>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73">
    <w:nsid w:val="6C01367B"/>
    <w:multiLevelType w:val="hybridMultilevel"/>
    <w:tmpl w:val="A8706A38"/>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74">
    <w:nsid w:val="6E02100B"/>
    <w:multiLevelType w:val="hybridMultilevel"/>
    <w:tmpl w:val="71704310"/>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75">
    <w:nsid w:val="71910AA6"/>
    <w:multiLevelType w:val="hybridMultilevel"/>
    <w:tmpl w:val="785E3E2C"/>
    <w:lvl w:ilvl="0" w:tplc="A894A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741D4369"/>
    <w:multiLevelType w:val="hybridMultilevel"/>
    <w:tmpl w:val="98A466A8"/>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77">
    <w:nsid w:val="74547C53"/>
    <w:multiLevelType w:val="hybridMultilevel"/>
    <w:tmpl w:val="C144E276"/>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78">
    <w:nsid w:val="7557696D"/>
    <w:multiLevelType w:val="hybridMultilevel"/>
    <w:tmpl w:val="AB406496"/>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79">
    <w:nsid w:val="75F211F8"/>
    <w:multiLevelType w:val="hybridMultilevel"/>
    <w:tmpl w:val="190C6120"/>
    <w:lvl w:ilvl="0" w:tplc="04190011">
      <w:start w:val="1"/>
      <w:numFmt w:val="decimal"/>
      <w:lvlText w:val="%1)"/>
      <w:lvlJc w:val="left"/>
      <w:pPr>
        <w:ind w:left="1077" w:hanging="360"/>
      </w:pPr>
      <w:rPr>
        <w:rFonts w:cs="Times New Roman"/>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80">
    <w:nsid w:val="761D1660"/>
    <w:multiLevelType w:val="hybridMultilevel"/>
    <w:tmpl w:val="0846BE66"/>
    <w:lvl w:ilvl="0" w:tplc="EDE4EE1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nsid w:val="77373ED1"/>
    <w:multiLevelType w:val="hybridMultilevel"/>
    <w:tmpl w:val="222E9F88"/>
    <w:lvl w:ilvl="0" w:tplc="F82A212C">
      <w:start w:val="1"/>
      <w:numFmt w:val="decimal"/>
      <w:lvlText w:val="%1)"/>
      <w:lvlJc w:val="left"/>
      <w:pPr>
        <w:ind w:left="93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nsid w:val="77BE15A7"/>
    <w:multiLevelType w:val="hybridMultilevel"/>
    <w:tmpl w:val="AB988D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nsid w:val="780057B1"/>
    <w:multiLevelType w:val="hybridMultilevel"/>
    <w:tmpl w:val="EC2C148A"/>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84">
    <w:nsid w:val="785B13DB"/>
    <w:multiLevelType w:val="hybridMultilevel"/>
    <w:tmpl w:val="C75EF3DC"/>
    <w:lvl w:ilvl="0" w:tplc="5AA0089E">
      <w:start w:val="1"/>
      <w:numFmt w:val="decimal"/>
      <w:lvlText w:val="%1."/>
      <w:lvlJc w:val="left"/>
      <w:pPr>
        <w:ind w:left="1077"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nsid w:val="787E4631"/>
    <w:multiLevelType w:val="hybridMultilevel"/>
    <w:tmpl w:val="3CB8D3A0"/>
    <w:lvl w:ilvl="0" w:tplc="4FE2096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nsid w:val="788714E8"/>
    <w:multiLevelType w:val="hybridMultilevel"/>
    <w:tmpl w:val="771CF294"/>
    <w:lvl w:ilvl="0" w:tplc="0419000F">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87">
    <w:nsid w:val="7A4D1FC2"/>
    <w:multiLevelType w:val="hybridMultilevel"/>
    <w:tmpl w:val="25767448"/>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88">
    <w:nsid w:val="7B732B5A"/>
    <w:multiLevelType w:val="hybridMultilevel"/>
    <w:tmpl w:val="981A9FC4"/>
    <w:lvl w:ilvl="0" w:tplc="04190011">
      <w:start w:val="1"/>
      <w:numFmt w:val="decimal"/>
      <w:lvlText w:val="%1)"/>
      <w:lvlJc w:val="left"/>
      <w:pPr>
        <w:ind w:left="937" w:hanging="360"/>
      </w:pPr>
      <w:rPr>
        <w:rFonts w:cs="Times New Roman"/>
      </w:rPr>
    </w:lvl>
    <w:lvl w:ilvl="1" w:tplc="04190019" w:tentative="1">
      <w:start w:val="1"/>
      <w:numFmt w:val="lowerLetter"/>
      <w:lvlText w:val="%2."/>
      <w:lvlJc w:val="left"/>
      <w:pPr>
        <w:ind w:left="1657" w:hanging="360"/>
      </w:pPr>
      <w:rPr>
        <w:rFonts w:cs="Times New Roman"/>
      </w:rPr>
    </w:lvl>
    <w:lvl w:ilvl="2" w:tplc="0419001B" w:tentative="1">
      <w:start w:val="1"/>
      <w:numFmt w:val="lowerRoman"/>
      <w:lvlText w:val="%3."/>
      <w:lvlJc w:val="right"/>
      <w:pPr>
        <w:ind w:left="2377" w:hanging="180"/>
      </w:pPr>
      <w:rPr>
        <w:rFonts w:cs="Times New Roman"/>
      </w:rPr>
    </w:lvl>
    <w:lvl w:ilvl="3" w:tplc="0419000F" w:tentative="1">
      <w:start w:val="1"/>
      <w:numFmt w:val="decimal"/>
      <w:lvlText w:val="%4."/>
      <w:lvlJc w:val="left"/>
      <w:pPr>
        <w:ind w:left="3097" w:hanging="360"/>
      </w:pPr>
      <w:rPr>
        <w:rFonts w:cs="Times New Roman"/>
      </w:rPr>
    </w:lvl>
    <w:lvl w:ilvl="4" w:tplc="04190019" w:tentative="1">
      <w:start w:val="1"/>
      <w:numFmt w:val="lowerLetter"/>
      <w:lvlText w:val="%5."/>
      <w:lvlJc w:val="left"/>
      <w:pPr>
        <w:ind w:left="3817" w:hanging="360"/>
      </w:pPr>
      <w:rPr>
        <w:rFonts w:cs="Times New Roman"/>
      </w:rPr>
    </w:lvl>
    <w:lvl w:ilvl="5" w:tplc="0419001B" w:tentative="1">
      <w:start w:val="1"/>
      <w:numFmt w:val="lowerRoman"/>
      <w:lvlText w:val="%6."/>
      <w:lvlJc w:val="right"/>
      <w:pPr>
        <w:ind w:left="4537" w:hanging="180"/>
      </w:pPr>
      <w:rPr>
        <w:rFonts w:cs="Times New Roman"/>
      </w:rPr>
    </w:lvl>
    <w:lvl w:ilvl="6" w:tplc="0419000F" w:tentative="1">
      <w:start w:val="1"/>
      <w:numFmt w:val="decimal"/>
      <w:lvlText w:val="%7."/>
      <w:lvlJc w:val="left"/>
      <w:pPr>
        <w:ind w:left="5257" w:hanging="360"/>
      </w:pPr>
      <w:rPr>
        <w:rFonts w:cs="Times New Roman"/>
      </w:rPr>
    </w:lvl>
    <w:lvl w:ilvl="7" w:tplc="04190019" w:tentative="1">
      <w:start w:val="1"/>
      <w:numFmt w:val="lowerLetter"/>
      <w:lvlText w:val="%8."/>
      <w:lvlJc w:val="left"/>
      <w:pPr>
        <w:ind w:left="5977" w:hanging="360"/>
      </w:pPr>
      <w:rPr>
        <w:rFonts w:cs="Times New Roman"/>
      </w:rPr>
    </w:lvl>
    <w:lvl w:ilvl="8" w:tplc="0419001B" w:tentative="1">
      <w:start w:val="1"/>
      <w:numFmt w:val="lowerRoman"/>
      <w:lvlText w:val="%9."/>
      <w:lvlJc w:val="right"/>
      <w:pPr>
        <w:ind w:left="6697" w:hanging="180"/>
      </w:pPr>
      <w:rPr>
        <w:rFonts w:cs="Times New Roman"/>
      </w:rPr>
    </w:lvl>
  </w:abstractNum>
  <w:abstractNum w:abstractNumId="89">
    <w:nsid w:val="7FAE1814"/>
    <w:multiLevelType w:val="hybridMultilevel"/>
    <w:tmpl w:val="CB7A7A7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62"/>
  </w:num>
  <w:num w:numId="3">
    <w:abstractNumId w:val="53"/>
  </w:num>
  <w:num w:numId="4">
    <w:abstractNumId w:val="44"/>
  </w:num>
  <w:num w:numId="5">
    <w:abstractNumId w:val="64"/>
  </w:num>
  <w:num w:numId="6">
    <w:abstractNumId w:val="63"/>
  </w:num>
  <w:num w:numId="7">
    <w:abstractNumId w:val="14"/>
  </w:num>
  <w:num w:numId="8">
    <w:abstractNumId w:val="34"/>
  </w:num>
  <w:num w:numId="9">
    <w:abstractNumId w:val="26"/>
  </w:num>
  <w:num w:numId="10">
    <w:abstractNumId w:val="56"/>
  </w:num>
  <w:num w:numId="11">
    <w:abstractNumId w:val="83"/>
  </w:num>
  <w:num w:numId="12">
    <w:abstractNumId w:val="8"/>
  </w:num>
  <w:num w:numId="13">
    <w:abstractNumId w:val="89"/>
  </w:num>
  <w:num w:numId="14">
    <w:abstractNumId w:val="6"/>
  </w:num>
  <w:num w:numId="15">
    <w:abstractNumId w:val="65"/>
  </w:num>
  <w:num w:numId="16">
    <w:abstractNumId w:val="28"/>
  </w:num>
  <w:num w:numId="17">
    <w:abstractNumId w:val="69"/>
  </w:num>
  <w:num w:numId="18">
    <w:abstractNumId w:val="16"/>
  </w:num>
  <w:num w:numId="19">
    <w:abstractNumId w:val="4"/>
  </w:num>
  <w:num w:numId="20">
    <w:abstractNumId w:val="84"/>
  </w:num>
  <w:num w:numId="21">
    <w:abstractNumId w:val="52"/>
  </w:num>
  <w:num w:numId="22">
    <w:abstractNumId w:val="35"/>
  </w:num>
  <w:num w:numId="23">
    <w:abstractNumId w:val="48"/>
  </w:num>
  <w:num w:numId="24">
    <w:abstractNumId w:val="82"/>
  </w:num>
  <w:num w:numId="25">
    <w:abstractNumId w:val="31"/>
  </w:num>
  <w:num w:numId="26">
    <w:abstractNumId w:val="71"/>
  </w:num>
  <w:num w:numId="27">
    <w:abstractNumId w:val="60"/>
  </w:num>
  <w:num w:numId="28">
    <w:abstractNumId w:val="17"/>
  </w:num>
  <w:num w:numId="29">
    <w:abstractNumId w:val="30"/>
  </w:num>
  <w:num w:numId="30">
    <w:abstractNumId w:val="36"/>
  </w:num>
  <w:num w:numId="31">
    <w:abstractNumId w:val="51"/>
  </w:num>
  <w:num w:numId="32">
    <w:abstractNumId w:val="42"/>
  </w:num>
  <w:num w:numId="33">
    <w:abstractNumId w:val="15"/>
  </w:num>
  <w:num w:numId="34">
    <w:abstractNumId w:val="39"/>
  </w:num>
  <w:num w:numId="35">
    <w:abstractNumId w:val="86"/>
  </w:num>
  <w:num w:numId="36">
    <w:abstractNumId w:val="40"/>
  </w:num>
  <w:num w:numId="37">
    <w:abstractNumId w:val="2"/>
  </w:num>
  <w:num w:numId="38">
    <w:abstractNumId w:val="38"/>
  </w:num>
  <w:num w:numId="39">
    <w:abstractNumId w:val="47"/>
  </w:num>
  <w:num w:numId="40">
    <w:abstractNumId w:val="85"/>
  </w:num>
  <w:num w:numId="41">
    <w:abstractNumId w:val="25"/>
  </w:num>
  <w:num w:numId="42">
    <w:abstractNumId w:val="68"/>
  </w:num>
  <w:num w:numId="43">
    <w:abstractNumId w:val="46"/>
  </w:num>
  <w:num w:numId="44">
    <w:abstractNumId w:val="45"/>
  </w:num>
  <w:num w:numId="45">
    <w:abstractNumId w:val="22"/>
  </w:num>
  <w:num w:numId="46">
    <w:abstractNumId w:val="41"/>
  </w:num>
  <w:num w:numId="47">
    <w:abstractNumId w:val="77"/>
  </w:num>
  <w:num w:numId="48">
    <w:abstractNumId w:val="10"/>
  </w:num>
  <w:num w:numId="49">
    <w:abstractNumId w:val="29"/>
  </w:num>
  <w:num w:numId="50">
    <w:abstractNumId w:val="21"/>
  </w:num>
  <w:num w:numId="51">
    <w:abstractNumId w:val="73"/>
  </w:num>
  <w:num w:numId="52">
    <w:abstractNumId w:val="24"/>
  </w:num>
  <w:num w:numId="53">
    <w:abstractNumId w:val="13"/>
  </w:num>
  <w:num w:numId="54">
    <w:abstractNumId w:val="49"/>
  </w:num>
  <w:num w:numId="55">
    <w:abstractNumId w:val="27"/>
  </w:num>
  <w:num w:numId="56">
    <w:abstractNumId w:val="76"/>
  </w:num>
  <w:num w:numId="57">
    <w:abstractNumId w:val="18"/>
  </w:num>
  <w:num w:numId="58">
    <w:abstractNumId w:val="81"/>
  </w:num>
  <w:num w:numId="59">
    <w:abstractNumId w:val="61"/>
  </w:num>
  <w:num w:numId="60">
    <w:abstractNumId w:val="66"/>
  </w:num>
  <w:num w:numId="61">
    <w:abstractNumId w:val="78"/>
  </w:num>
  <w:num w:numId="62">
    <w:abstractNumId w:val="74"/>
  </w:num>
  <w:num w:numId="63">
    <w:abstractNumId w:val="57"/>
  </w:num>
  <w:num w:numId="64">
    <w:abstractNumId w:val="58"/>
  </w:num>
  <w:num w:numId="65">
    <w:abstractNumId w:val="7"/>
  </w:num>
  <w:num w:numId="66">
    <w:abstractNumId w:val="1"/>
  </w:num>
  <w:num w:numId="67">
    <w:abstractNumId w:val="19"/>
  </w:num>
  <w:num w:numId="68">
    <w:abstractNumId w:val="33"/>
  </w:num>
  <w:num w:numId="6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5"/>
  </w:num>
  <w:num w:numId="71">
    <w:abstractNumId w:val="72"/>
  </w:num>
  <w:num w:numId="72">
    <w:abstractNumId w:val="9"/>
  </w:num>
  <w:num w:numId="73">
    <w:abstractNumId w:val="87"/>
  </w:num>
  <w:num w:numId="74">
    <w:abstractNumId w:val="3"/>
  </w:num>
  <w:num w:numId="75">
    <w:abstractNumId w:val="54"/>
  </w:num>
  <w:num w:numId="76">
    <w:abstractNumId w:val="37"/>
  </w:num>
  <w:num w:numId="77">
    <w:abstractNumId w:val="50"/>
  </w:num>
  <w:num w:numId="78">
    <w:abstractNumId w:val="67"/>
  </w:num>
  <w:num w:numId="79">
    <w:abstractNumId w:val="23"/>
  </w:num>
  <w:num w:numId="80">
    <w:abstractNumId w:val="79"/>
  </w:num>
  <w:num w:numId="81">
    <w:abstractNumId w:val="12"/>
  </w:num>
  <w:num w:numId="82">
    <w:abstractNumId w:val="70"/>
  </w:num>
  <w:num w:numId="83">
    <w:abstractNumId w:val="88"/>
  </w:num>
  <w:num w:numId="84">
    <w:abstractNumId w:val="55"/>
  </w:num>
  <w:num w:numId="85">
    <w:abstractNumId w:val="80"/>
  </w:num>
  <w:num w:numId="86">
    <w:abstractNumId w:val="20"/>
  </w:num>
  <w:num w:numId="87">
    <w:abstractNumId w:val="43"/>
  </w:num>
  <w:num w:numId="88">
    <w:abstractNumId w:val="0"/>
  </w:num>
  <w:num w:numId="89">
    <w:abstractNumId w:val="32"/>
  </w:num>
  <w:num w:numId="90">
    <w:abstractNumId w:val="5"/>
  </w:num>
  <w:numIdMacAtCleanup w:val="9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473E"/>
    <w:rsid w:val="0006472B"/>
    <w:rsid w:val="00093A20"/>
    <w:rsid w:val="000945A1"/>
    <w:rsid w:val="000A04CD"/>
    <w:rsid w:val="000A143A"/>
    <w:rsid w:val="0014063B"/>
    <w:rsid w:val="001825F7"/>
    <w:rsid w:val="0021176C"/>
    <w:rsid w:val="002D39DE"/>
    <w:rsid w:val="002D5972"/>
    <w:rsid w:val="00352B7E"/>
    <w:rsid w:val="00364D38"/>
    <w:rsid w:val="003945B6"/>
    <w:rsid w:val="003A7367"/>
    <w:rsid w:val="00411ACE"/>
    <w:rsid w:val="00466852"/>
    <w:rsid w:val="004E7774"/>
    <w:rsid w:val="00603A20"/>
    <w:rsid w:val="006403B4"/>
    <w:rsid w:val="0065759D"/>
    <w:rsid w:val="0069110C"/>
    <w:rsid w:val="006F79ED"/>
    <w:rsid w:val="0074187B"/>
    <w:rsid w:val="009219C9"/>
    <w:rsid w:val="00A42873"/>
    <w:rsid w:val="00A71B1F"/>
    <w:rsid w:val="00B0005D"/>
    <w:rsid w:val="00B65B57"/>
    <w:rsid w:val="00BE307B"/>
    <w:rsid w:val="00C06B26"/>
    <w:rsid w:val="00C7531C"/>
    <w:rsid w:val="00C9770B"/>
    <w:rsid w:val="00D52B1C"/>
    <w:rsid w:val="00D72142"/>
    <w:rsid w:val="00E66505"/>
    <w:rsid w:val="00E67023"/>
    <w:rsid w:val="00EA1327"/>
    <w:rsid w:val="00F13003"/>
    <w:rsid w:val="00F5473E"/>
    <w:rsid w:val="00F62CEB"/>
    <w:rsid w:val="00F762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F5473E"/>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23">
    <w:name w:val="rvts23"/>
    <w:basedOn w:val="DefaultParagraphFont"/>
    <w:uiPriority w:val="99"/>
    <w:rsid w:val="00F5473E"/>
    <w:rPr>
      <w:rFonts w:cs="Times New Roman"/>
    </w:rPr>
  </w:style>
  <w:style w:type="paragraph" w:styleId="Header">
    <w:name w:val="header"/>
    <w:basedOn w:val="Normal"/>
    <w:link w:val="HeaderChar"/>
    <w:uiPriority w:val="99"/>
    <w:rsid w:val="00F5473E"/>
    <w:pPr>
      <w:tabs>
        <w:tab w:val="center" w:pos="4819"/>
        <w:tab w:val="right" w:pos="9639"/>
      </w:tabs>
    </w:pPr>
  </w:style>
  <w:style w:type="character" w:customStyle="1" w:styleId="HeaderChar">
    <w:name w:val="Header Char"/>
    <w:basedOn w:val="DefaultParagraphFont"/>
    <w:link w:val="Header"/>
    <w:uiPriority w:val="99"/>
    <w:locked/>
    <w:rsid w:val="00F5473E"/>
    <w:rPr>
      <w:rFonts w:ascii="Antiqua" w:hAnsi="Antiqua" w:cs="Times New Roman"/>
      <w:sz w:val="20"/>
      <w:szCs w:val="20"/>
      <w:lang w:val="uk-UA" w:eastAsia="ru-RU"/>
    </w:rPr>
  </w:style>
  <w:style w:type="paragraph" w:styleId="BalloonText">
    <w:name w:val="Balloon Text"/>
    <w:basedOn w:val="Normal"/>
    <w:link w:val="BalloonTextChar"/>
    <w:uiPriority w:val="99"/>
    <w:semiHidden/>
    <w:rsid w:val="00F547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5473E"/>
    <w:rPr>
      <w:rFonts w:ascii="Tahoma" w:hAnsi="Tahoma" w:cs="Tahoma"/>
      <w:sz w:val="16"/>
      <w:szCs w:val="16"/>
      <w:lang w:val="uk-UA" w:eastAsia="ru-RU"/>
    </w:rPr>
  </w:style>
  <w:style w:type="character" w:styleId="Strong">
    <w:name w:val="Strong"/>
    <w:basedOn w:val="DefaultParagraphFont"/>
    <w:uiPriority w:val="99"/>
    <w:qFormat/>
    <w:rsid w:val="002D5972"/>
    <w:rPr>
      <w:rFonts w:cs="Times New Roman"/>
      <w:b/>
      <w:bCs/>
    </w:rPr>
  </w:style>
  <w:style w:type="paragraph" w:styleId="ListParagraph">
    <w:name w:val="List Paragraph"/>
    <w:basedOn w:val="Normal"/>
    <w:uiPriority w:val="99"/>
    <w:qFormat/>
    <w:rsid w:val="002D5972"/>
    <w:pPr>
      <w:ind w:left="720"/>
      <w:contextualSpacing/>
      <w:jc w:val="both"/>
    </w:pPr>
    <w:rPr>
      <w:rFonts w:ascii="Times New Roman" w:hAnsi="Times New Roman"/>
      <w:sz w:val="28"/>
      <w:szCs w:val="28"/>
      <w:lang w:eastAsia="en-US"/>
    </w:rPr>
  </w:style>
  <w:style w:type="table" w:styleId="TableGrid">
    <w:name w:val="Table Grid"/>
    <w:basedOn w:val="TableNormal"/>
    <w:uiPriority w:val="99"/>
    <w:rsid w:val="002D597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2D5972"/>
    <w:rPr>
      <w:rFonts w:cs="Times New Roman"/>
      <w:color w:val="0000FF"/>
      <w:u w:val="single"/>
    </w:rPr>
  </w:style>
  <w:style w:type="paragraph" w:styleId="Footer">
    <w:name w:val="footer"/>
    <w:basedOn w:val="Normal"/>
    <w:link w:val="FooterChar"/>
    <w:uiPriority w:val="99"/>
    <w:rsid w:val="002D5972"/>
    <w:pPr>
      <w:tabs>
        <w:tab w:val="center" w:pos="4819"/>
        <w:tab w:val="right" w:pos="9639"/>
      </w:tabs>
      <w:jc w:val="both"/>
    </w:pPr>
    <w:rPr>
      <w:rFonts w:ascii="Times New Roman" w:hAnsi="Times New Roman"/>
      <w:sz w:val="28"/>
      <w:szCs w:val="28"/>
      <w:lang w:eastAsia="en-US"/>
    </w:rPr>
  </w:style>
  <w:style w:type="character" w:customStyle="1" w:styleId="FooterChar">
    <w:name w:val="Footer Char"/>
    <w:basedOn w:val="DefaultParagraphFont"/>
    <w:link w:val="Footer"/>
    <w:uiPriority w:val="99"/>
    <w:locked/>
    <w:rsid w:val="002D5972"/>
    <w:rPr>
      <w:rFonts w:ascii="Times New Roman" w:hAnsi="Times New Roman" w:cs="Times New Roman"/>
      <w:sz w:val="28"/>
      <w:szCs w:val="28"/>
      <w:lang w:val="uk-UA"/>
    </w:rPr>
  </w:style>
  <w:style w:type="character" w:styleId="PageNumber">
    <w:name w:val="page number"/>
    <w:basedOn w:val="DefaultParagraphFont"/>
    <w:uiPriority w:val="99"/>
    <w:rsid w:val="002D5972"/>
    <w:rPr>
      <w:rFonts w:cs="Times New Roman"/>
    </w:rPr>
  </w:style>
  <w:style w:type="character" w:customStyle="1" w:styleId="apple-converted-space">
    <w:name w:val="apple-converted-space"/>
    <w:basedOn w:val="DefaultParagraphFont"/>
    <w:uiPriority w:val="99"/>
    <w:rsid w:val="002D5972"/>
    <w:rPr>
      <w:rFonts w:cs="Times New Roman"/>
    </w:rPr>
  </w:style>
  <w:style w:type="paragraph" w:customStyle="1" w:styleId="1">
    <w:name w:val="Абзац списка1"/>
    <w:basedOn w:val="Normal"/>
    <w:uiPriority w:val="99"/>
    <w:rsid w:val="00F76235"/>
    <w:pPr>
      <w:ind w:left="720"/>
      <w:contextualSpacing/>
      <w:jc w:val="both"/>
    </w:pPr>
    <w:rPr>
      <w:rFonts w:ascii="Times New Roman" w:hAnsi="Times New Roman"/>
      <w:sz w:val="28"/>
      <w:szCs w:val="28"/>
      <w:lang w:eastAsia="en-US"/>
    </w:rPr>
  </w:style>
  <w:style w:type="paragraph" w:customStyle="1" w:styleId="rvps2">
    <w:name w:val="rvps2"/>
    <w:basedOn w:val="Normal"/>
    <w:uiPriority w:val="99"/>
    <w:rsid w:val="00F76235"/>
    <w:pPr>
      <w:spacing w:before="100" w:beforeAutospacing="1" w:after="100" w:afterAutospacing="1"/>
    </w:pPr>
    <w:rPr>
      <w:rFonts w:ascii="Times New Roman" w:hAnsi="Times New Roman"/>
      <w:sz w:val="24"/>
      <w:szCs w:val="24"/>
      <w:lang w:eastAsia="uk-UA"/>
    </w:rPr>
  </w:style>
  <w:style w:type="paragraph" w:styleId="NormalWeb">
    <w:name w:val="Normal (Web)"/>
    <w:basedOn w:val="Normal"/>
    <w:uiPriority w:val="99"/>
    <w:rsid w:val="00F76235"/>
    <w:pPr>
      <w:spacing w:after="150"/>
    </w:pPr>
    <w:rPr>
      <w:rFonts w:ascii="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rmn.cnap@sm.gov.ua" TargetMode="External"/><Relationship Id="rId26" Type="http://schemas.openxmlformats.org/officeDocument/2006/relationships/hyperlink" Target="mailto:rmn.cnap@sm.gov.ua" TargetMode="External"/><Relationship Id="rId39" Type="http://schemas.openxmlformats.org/officeDocument/2006/relationships/header" Target="header6.xml"/><Relationship Id="rId21" Type="http://schemas.openxmlformats.org/officeDocument/2006/relationships/hyperlink" Target="mailto:rmn.reestrator@sm.gov.ua" TargetMode="External"/><Relationship Id="rId34" Type="http://schemas.openxmlformats.org/officeDocument/2006/relationships/hyperlink" Target="mailto:rmn.cnap@sm.gov.ua" TargetMode="External"/><Relationship Id="rId42" Type="http://schemas.openxmlformats.org/officeDocument/2006/relationships/header" Target="header7.xml"/><Relationship Id="rId47" Type="http://schemas.openxmlformats.org/officeDocument/2006/relationships/header" Target="header10.xml"/><Relationship Id="rId50" Type="http://schemas.openxmlformats.org/officeDocument/2006/relationships/hyperlink" Target="mailto:rmn.reestrator@sm.gov.ua" TargetMode="External"/><Relationship Id="rId55" Type="http://schemas.openxmlformats.org/officeDocument/2006/relationships/hyperlink" Target="mailto:rmn.cnap@sm.gov.ua" TargetMode="External"/><Relationship Id="rId63" Type="http://schemas.openxmlformats.org/officeDocument/2006/relationships/hyperlink" Target="mailto:rmn.cnap@sm.gov.ua"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rmn.cnap@sm.gov.ua" TargetMode="External"/><Relationship Id="rId29" Type="http://schemas.openxmlformats.org/officeDocument/2006/relationships/hyperlink" Target="mailto:rmn.reestrator@sm.gov.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mailto:rmn.cnap@sm.gov.ua" TargetMode="External"/><Relationship Id="rId32" Type="http://schemas.openxmlformats.org/officeDocument/2006/relationships/hyperlink" Target="http://zakon2.rada.gov.ua/laws/show/157-19" TargetMode="External"/><Relationship Id="rId37" Type="http://schemas.openxmlformats.org/officeDocument/2006/relationships/hyperlink" Target="mailto:rmn.cnap@sm.gov.ua" TargetMode="External"/><Relationship Id="rId40" Type="http://schemas.openxmlformats.org/officeDocument/2006/relationships/hyperlink" Target="mailto:rmn.cnap@sm.gov.ua" TargetMode="External"/><Relationship Id="rId45" Type="http://schemas.openxmlformats.org/officeDocument/2006/relationships/header" Target="header8.xml"/><Relationship Id="rId53" Type="http://schemas.openxmlformats.org/officeDocument/2006/relationships/hyperlink" Target="mailto:rmn.reestrator@sm.gov.ua" TargetMode="External"/><Relationship Id="rId58" Type="http://schemas.openxmlformats.org/officeDocument/2006/relationships/hyperlink" Target="mailto:rmn.cnap@sm.gov.ua"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rmn.reestrator@sm.gov.ua" TargetMode="External"/><Relationship Id="rId23" Type="http://schemas.openxmlformats.org/officeDocument/2006/relationships/hyperlink" Target="mailto:rmn.reestrator@sm.gov.ua" TargetMode="External"/><Relationship Id="rId28" Type="http://schemas.openxmlformats.org/officeDocument/2006/relationships/hyperlink" Target="mailto:rmn.cnap@sm.gov.ua" TargetMode="External"/><Relationship Id="rId36" Type="http://schemas.openxmlformats.org/officeDocument/2006/relationships/header" Target="header5.xml"/><Relationship Id="rId49" Type="http://schemas.openxmlformats.org/officeDocument/2006/relationships/hyperlink" Target="mailto:rmn.cnap@sm.gov.ua" TargetMode="External"/><Relationship Id="rId57" Type="http://schemas.openxmlformats.org/officeDocument/2006/relationships/header" Target="header13.xml"/><Relationship Id="rId61" Type="http://schemas.openxmlformats.org/officeDocument/2006/relationships/hyperlink" Target="mailto:rmn.reestrator@sm.gov.ua" TargetMode="External"/><Relationship Id="rId10" Type="http://schemas.openxmlformats.org/officeDocument/2006/relationships/header" Target="header1.xml"/><Relationship Id="rId19" Type="http://schemas.openxmlformats.org/officeDocument/2006/relationships/hyperlink" Target="mailto:rmn.reestrator@sm.gov.ua" TargetMode="External"/><Relationship Id="rId31" Type="http://schemas.openxmlformats.org/officeDocument/2006/relationships/hyperlink" Target="mailto:rmn.reestrator@sm.gov.ua" TargetMode="External"/><Relationship Id="rId44" Type="http://schemas.openxmlformats.org/officeDocument/2006/relationships/hyperlink" Target="mailto:rmn.reestrator@sm.gov.ua" TargetMode="External"/><Relationship Id="rId52" Type="http://schemas.openxmlformats.org/officeDocument/2006/relationships/hyperlink" Target="mailto:rmn.cnap@sm.gov.ua" TargetMode="External"/><Relationship Id="rId60" Type="http://schemas.openxmlformats.org/officeDocument/2006/relationships/hyperlink" Target="mailto:rmn.cnap@sm.gov.ua" TargetMode="External"/><Relationship Id="rId65" Type="http://schemas.openxmlformats.org/officeDocument/2006/relationships/header" Target="header15.xml"/><Relationship Id="rId4" Type="http://schemas.openxmlformats.org/officeDocument/2006/relationships/webSettings" Target="webSettings.xml"/><Relationship Id="rId9" Type="http://schemas.openxmlformats.org/officeDocument/2006/relationships/hyperlink" Target="mailto:rmn.reestrator@sm.gov.ua" TargetMode="External"/><Relationship Id="rId14" Type="http://schemas.openxmlformats.org/officeDocument/2006/relationships/hyperlink" Target="mailto:rmn.cnap@sm.gov.ua" TargetMode="External"/><Relationship Id="rId22" Type="http://schemas.openxmlformats.org/officeDocument/2006/relationships/hyperlink" Target="mailto:rmn.cnap@sm.gov.ua" TargetMode="External"/><Relationship Id="rId27" Type="http://schemas.openxmlformats.org/officeDocument/2006/relationships/hyperlink" Target="mailto:rmn.reestrator@sm.gov.ua" TargetMode="External"/><Relationship Id="rId30" Type="http://schemas.openxmlformats.org/officeDocument/2006/relationships/hyperlink" Target="mailto:rmn.cnap@sm.gov.ua" TargetMode="External"/><Relationship Id="rId35" Type="http://schemas.openxmlformats.org/officeDocument/2006/relationships/hyperlink" Target="mailto:rmn.reestrator@sm.gov.ua" TargetMode="External"/><Relationship Id="rId43" Type="http://schemas.openxmlformats.org/officeDocument/2006/relationships/hyperlink" Target="mailto:rmn.cnap@sm.gov.ua" TargetMode="External"/><Relationship Id="rId48" Type="http://schemas.openxmlformats.org/officeDocument/2006/relationships/footer" Target="footer2.xml"/><Relationship Id="rId56" Type="http://schemas.openxmlformats.org/officeDocument/2006/relationships/hyperlink" Target="mailto:rmn.reestrator@sm.gov.ua" TargetMode="External"/><Relationship Id="rId64" Type="http://schemas.openxmlformats.org/officeDocument/2006/relationships/hyperlink" Target="mailto:rmn.reestrator@sm.gov.ua" TargetMode="External"/><Relationship Id="rId8" Type="http://schemas.openxmlformats.org/officeDocument/2006/relationships/hyperlink" Target="mailto:rmn.cnap@sm.gov.ua" TargetMode="External"/><Relationship Id="rId51" Type="http://schemas.openxmlformats.org/officeDocument/2006/relationships/header" Target="header1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mailto:rmn.reestrator@sm.gov.ua" TargetMode="External"/><Relationship Id="rId25" Type="http://schemas.openxmlformats.org/officeDocument/2006/relationships/hyperlink" Target="mailto:rmn.reestrator@sm.gov.ua" TargetMode="External"/><Relationship Id="rId33" Type="http://schemas.openxmlformats.org/officeDocument/2006/relationships/header" Target="header4.xml"/><Relationship Id="rId38" Type="http://schemas.openxmlformats.org/officeDocument/2006/relationships/hyperlink" Target="mailto:rmn.reestrator@sm.gov.ua" TargetMode="External"/><Relationship Id="rId46" Type="http://schemas.openxmlformats.org/officeDocument/2006/relationships/header" Target="header9.xml"/><Relationship Id="rId59" Type="http://schemas.openxmlformats.org/officeDocument/2006/relationships/hyperlink" Target="mailto:rmn.reestrator@sm.gov.ua" TargetMode="External"/><Relationship Id="rId67" Type="http://schemas.openxmlformats.org/officeDocument/2006/relationships/theme" Target="theme/theme1.xml"/><Relationship Id="rId20" Type="http://schemas.openxmlformats.org/officeDocument/2006/relationships/hyperlink" Target="mailto:rmn.cnap@sm.gov.ua" TargetMode="External"/><Relationship Id="rId41" Type="http://schemas.openxmlformats.org/officeDocument/2006/relationships/hyperlink" Target="mailto:rmn.reestrator@sm.gov.ua" TargetMode="External"/><Relationship Id="rId54" Type="http://schemas.openxmlformats.org/officeDocument/2006/relationships/header" Target="header12.xml"/><Relationship Id="rId62"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141</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Лариса</cp:lastModifiedBy>
  <cp:revision>4</cp:revision>
  <cp:lastPrinted>2019-05-14T06:54:00Z</cp:lastPrinted>
  <dcterms:created xsi:type="dcterms:W3CDTF">2019-05-16T11:10:00Z</dcterms:created>
  <dcterms:modified xsi:type="dcterms:W3CDTF">2019-05-20T05:54:00Z</dcterms:modified>
</cp:coreProperties>
</file>